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542DEB8" w14:textId="77777777" w:rsidR="003F4757" w:rsidRPr="00F92C80" w:rsidRDefault="00E729A3">
      <w:pPr>
        <w:rPr>
          <w:rFonts w:ascii="Arial" w:hAnsi="Arial"/>
          <w:i/>
          <w:iCs/>
        </w:rPr>
      </w:pPr>
      <w:r>
        <w:rPr>
          <w:noProof/>
          <w:lang w:val="en-IE" w:eastAsia="en-IE"/>
        </w:rPr>
        <mc:AlternateContent>
          <mc:Choice Requires="wps">
            <w:drawing>
              <wp:anchor distT="0" distB="0" distL="114297" distR="114297" simplePos="0" relativeHeight="251657728" behindDoc="0" locked="0" layoutInCell="1" allowOverlap="1" wp14:anchorId="5B6EBE15" wp14:editId="427F21CA">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14:anchorId="22402D62" wp14:editId="1319CAC4">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21673A06" w14:textId="77777777" w:rsidR="003F4757" w:rsidRPr="00F92C80" w:rsidRDefault="003F4757">
      <w:pPr>
        <w:jc w:val="right"/>
        <w:rPr>
          <w:rFonts w:ascii="Arial" w:hAnsi="Arial"/>
          <w:sz w:val="24"/>
        </w:rPr>
      </w:pPr>
    </w:p>
    <w:p w14:paraId="1029B15A" w14:textId="77777777" w:rsidR="003F4757" w:rsidRPr="00F92C80" w:rsidRDefault="003F4757">
      <w:pPr>
        <w:rPr>
          <w:i/>
          <w:iCs/>
          <w:sz w:val="24"/>
        </w:rPr>
      </w:pPr>
    </w:p>
    <w:p w14:paraId="2A8593E0" w14:textId="77777777" w:rsidR="003F4757" w:rsidRPr="00F92C80" w:rsidRDefault="003F4757">
      <w:pPr>
        <w:rPr>
          <w:rFonts w:ascii="Arial" w:hAnsi="Arial"/>
        </w:rPr>
      </w:pPr>
    </w:p>
    <w:p w14:paraId="6186CB78" w14:textId="77777777" w:rsidR="003F4757" w:rsidRPr="00F92C80" w:rsidRDefault="003F4757">
      <w:pPr>
        <w:rPr>
          <w:rFonts w:ascii="Arial" w:hAnsi="Arial"/>
        </w:rPr>
      </w:pPr>
    </w:p>
    <w:p w14:paraId="0B38A54C" w14:textId="77777777" w:rsidR="003F4757" w:rsidRPr="00F92C80" w:rsidRDefault="003F4757">
      <w:pPr>
        <w:rPr>
          <w:rFonts w:ascii="Arial" w:hAnsi="Arial"/>
        </w:rPr>
      </w:pPr>
    </w:p>
    <w:p w14:paraId="1729FAE7" w14:textId="77777777" w:rsidR="003F4757" w:rsidRPr="00246DA2" w:rsidRDefault="003F4757">
      <w:pPr>
        <w:rPr>
          <w:rFonts w:ascii="Arial" w:hAnsi="Arial"/>
          <w:lang w:val="en-US"/>
        </w:rPr>
      </w:pPr>
    </w:p>
    <w:p w14:paraId="408B1C6D"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14:anchorId="5F848397" wp14:editId="79B90F25">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8AD72" w14:textId="77777777" w:rsidR="001D79CC" w:rsidRDefault="001D79CC"/>
                          <w:p w14:paraId="5722DC85" w14:textId="77777777" w:rsidR="001D79CC" w:rsidRDefault="001D79CC">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r w:rsidRPr="002B630D">
                              <w:rPr>
                                <w:rFonts w:ascii="Arial" w:hAnsi="Arial" w:cs="Arial"/>
                                <w:b/>
                                <w:bCs/>
                                <w:color w:val="000000"/>
                                <w:sz w:val="36"/>
                                <w:szCs w:val="36"/>
                              </w:rPr>
                              <w:t>Recommendation</w:t>
                            </w:r>
                            <w:r>
                              <w:rPr>
                                <w:rFonts w:ascii="Arial" w:hAnsi="Arial" w:cs="Arial"/>
                                <w:b/>
                                <w:bCs/>
                                <w:color w:val="000000"/>
                                <w:sz w:val="36"/>
                                <w:szCs w:val="36"/>
                                <w:lang w:val="fr-FR"/>
                              </w:rPr>
                              <w:t xml:space="preserve"> R-XXX</w:t>
                            </w:r>
                          </w:p>
                          <w:p w14:paraId="6F72C443" w14:textId="77777777" w:rsidR="001D79CC" w:rsidRDefault="001D79CC">
                            <w:pPr>
                              <w:jc w:val="center"/>
                              <w:rPr>
                                <w:rFonts w:ascii="Arial" w:hAnsi="Arial"/>
                                <w:b/>
                                <w:sz w:val="36"/>
                                <w:lang w:val="fr-FR"/>
                              </w:rPr>
                            </w:pPr>
                          </w:p>
                          <w:p w14:paraId="20E03866" w14:textId="77777777" w:rsidR="001D79CC" w:rsidRDefault="001D79CC">
                            <w:pPr>
                              <w:jc w:val="center"/>
                              <w:rPr>
                                <w:rFonts w:ascii="Arial" w:hAnsi="Arial"/>
                                <w:b/>
                                <w:sz w:val="36"/>
                              </w:rPr>
                            </w:pPr>
                            <w:r>
                              <w:rPr>
                                <w:rFonts w:ascii="Arial" w:hAnsi="Arial"/>
                                <w:b/>
                                <w:sz w:val="36"/>
                              </w:rPr>
                              <w:t>On</w:t>
                            </w:r>
                          </w:p>
                          <w:p w14:paraId="54E076D9" w14:textId="77777777" w:rsidR="001D79CC" w:rsidRDefault="001D79CC">
                            <w:pPr>
                              <w:jc w:val="center"/>
                              <w:rPr>
                                <w:rFonts w:ascii="Arial" w:hAnsi="Arial"/>
                                <w:b/>
                                <w:sz w:val="36"/>
                              </w:rPr>
                            </w:pPr>
                            <w:r>
                              <w:rPr>
                                <w:rFonts w:ascii="Arial" w:hAnsi="Arial"/>
                                <w:b/>
                                <w:sz w:val="36"/>
                              </w:rPr>
                              <w:t>the Performance and Monitoring of</w:t>
                            </w:r>
                          </w:p>
                          <w:p w14:paraId="423C3BD9" w14:textId="77777777" w:rsidR="001D79CC" w:rsidRDefault="001D79CC"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D79CC" w:rsidRDefault="001D79CC" w:rsidP="00D0500E">
                            <w:pPr>
                              <w:jc w:val="center"/>
                              <w:rPr>
                                <w:rFonts w:ascii="Arial" w:hAnsi="Arial"/>
                                <w:b/>
                                <w:sz w:val="48"/>
                                <w:lang w:val="fr-FR"/>
                              </w:rPr>
                            </w:pPr>
                            <w:r>
                              <w:rPr>
                                <w:rFonts w:ascii="Arial" w:hAnsi="Arial"/>
                                <w:b/>
                                <w:sz w:val="36"/>
                                <w:lang w:val="fr-FR"/>
                              </w:rPr>
                              <w:t>90 – 110 kHz</w:t>
                            </w:r>
                          </w:p>
                          <w:p w14:paraId="33389F20" w14:textId="77777777" w:rsidR="001D79CC" w:rsidRDefault="001D79CC">
                            <w:pPr>
                              <w:jc w:val="center"/>
                              <w:rPr>
                                <w:rFonts w:ascii="Arial" w:hAnsi="Arial"/>
                                <w:b/>
                                <w:sz w:val="40"/>
                                <w:lang w:val="fr-FR"/>
                              </w:rPr>
                            </w:pPr>
                            <w:r>
                              <w:rPr>
                                <w:rFonts w:ascii="Arial" w:hAnsi="Arial"/>
                                <w:b/>
                                <w:sz w:val="36"/>
                              </w:rPr>
                              <w:t xml:space="preserve"> </w:t>
                            </w:r>
                          </w:p>
                          <w:p w14:paraId="1E3D58BB" w14:textId="77777777" w:rsidR="001D79CC" w:rsidRPr="00AA3FBA" w:rsidRDefault="001D79CC">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D79CC" w:rsidRDefault="001D79CC">
                            <w:pPr>
                              <w:autoSpaceDE w:val="0"/>
                              <w:autoSpaceDN w:val="0"/>
                              <w:adjustRightInd w:val="0"/>
                              <w:jc w:val="center"/>
                              <w:rPr>
                                <w:rFonts w:ascii="Arial" w:hAnsi="Arial" w:cs="Arial"/>
                                <w:b/>
                                <w:bCs/>
                                <w:color w:val="000000"/>
                                <w:sz w:val="36"/>
                                <w:szCs w:val="36"/>
                              </w:rPr>
                            </w:pPr>
                          </w:p>
                          <w:p w14:paraId="38319045" w14:textId="77777777" w:rsidR="001D79CC" w:rsidRDefault="001D79CC">
                            <w:pPr>
                              <w:jc w:val="center"/>
                              <w:rPr>
                                <w:rFonts w:ascii="Arial" w:hAnsi="Arial"/>
                                <w:b/>
                                <w:sz w:val="24"/>
                              </w:rPr>
                            </w:pPr>
                            <w:r>
                              <w:rPr>
                                <w:rFonts w:ascii="Arial" w:hAnsi="Arial" w:cs="Arial"/>
                                <w:b/>
                                <w:bCs/>
                                <w:color w:val="000000"/>
                                <w:sz w:val="36"/>
                                <w:szCs w:val="36"/>
                              </w:rPr>
                              <w:t>September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SjhAIAABI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" stroked="f">
                <v:textbox>
                  <w:txbxContent>
                    <w:p w14:paraId="58F8AD72" w14:textId="77777777" w:rsidR="001D79CC" w:rsidRDefault="001D79CC"/>
                    <w:p w14:paraId="5722DC85" w14:textId="77777777" w:rsidR="001D79CC" w:rsidRDefault="001D79CC">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r w:rsidRPr="002B630D">
                        <w:rPr>
                          <w:rFonts w:ascii="Arial" w:hAnsi="Arial" w:cs="Arial"/>
                          <w:b/>
                          <w:bCs/>
                          <w:color w:val="000000"/>
                          <w:sz w:val="36"/>
                          <w:szCs w:val="36"/>
                        </w:rPr>
                        <w:t>Recommendation</w:t>
                      </w:r>
                      <w:r>
                        <w:rPr>
                          <w:rFonts w:ascii="Arial" w:hAnsi="Arial" w:cs="Arial"/>
                          <w:b/>
                          <w:bCs/>
                          <w:color w:val="000000"/>
                          <w:sz w:val="36"/>
                          <w:szCs w:val="36"/>
                          <w:lang w:val="fr-FR"/>
                        </w:rPr>
                        <w:t xml:space="preserve"> R-XXX</w:t>
                      </w:r>
                    </w:p>
                    <w:p w14:paraId="6F72C443" w14:textId="77777777" w:rsidR="001D79CC" w:rsidRDefault="001D79CC">
                      <w:pPr>
                        <w:jc w:val="center"/>
                        <w:rPr>
                          <w:rFonts w:ascii="Arial" w:hAnsi="Arial"/>
                          <w:b/>
                          <w:sz w:val="36"/>
                          <w:lang w:val="fr-FR"/>
                        </w:rPr>
                      </w:pPr>
                    </w:p>
                    <w:p w14:paraId="20E03866" w14:textId="77777777" w:rsidR="001D79CC" w:rsidRDefault="001D79CC">
                      <w:pPr>
                        <w:jc w:val="center"/>
                        <w:rPr>
                          <w:rFonts w:ascii="Arial" w:hAnsi="Arial"/>
                          <w:b/>
                          <w:sz w:val="36"/>
                        </w:rPr>
                      </w:pPr>
                      <w:r>
                        <w:rPr>
                          <w:rFonts w:ascii="Arial" w:hAnsi="Arial"/>
                          <w:b/>
                          <w:sz w:val="36"/>
                        </w:rPr>
                        <w:t>On</w:t>
                      </w:r>
                    </w:p>
                    <w:p w14:paraId="54E076D9" w14:textId="77777777" w:rsidR="001D79CC" w:rsidRDefault="001D79CC">
                      <w:pPr>
                        <w:jc w:val="center"/>
                        <w:rPr>
                          <w:rFonts w:ascii="Arial" w:hAnsi="Arial"/>
                          <w:b/>
                          <w:sz w:val="36"/>
                        </w:rPr>
                      </w:pPr>
                      <w:r>
                        <w:rPr>
                          <w:rFonts w:ascii="Arial" w:hAnsi="Arial"/>
                          <w:b/>
                          <w:sz w:val="36"/>
                        </w:rPr>
                        <w:t>the Performance and Monitoring of</w:t>
                      </w:r>
                    </w:p>
                    <w:p w14:paraId="423C3BD9" w14:textId="77777777" w:rsidR="001D79CC" w:rsidRDefault="001D79CC"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D79CC" w:rsidRDefault="001D79CC" w:rsidP="00D0500E">
                      <w:pPr>
                        <w:jc w:val="center"/>
                        <w:rPr>
                          <w:rFonts w:ascii="Arial" w:hAnsi="Arial"/>
                          <w:b/>
                          <w:sz w:val="48"/>
                          <w:lang w:val="fr-FR"/>
                        </w:rPr>
                      </w:pPr>
                      <w:r>
                        <w:rPr>
                          <w:rFonts w:ascii="Arial" w:hAnsi="Arial"/>
                          <w:b/>
                          <w:sz w:val="36"/>
                          <w:lang w:val="fr-FR"/>
                        </w:rPr>
                        <w:t>90 – 110 kHz</w:t>
                      </w:r>
                    </w:p>
                    <w:p w14:paraId="33389F20" w14:textId="77777777" w:rsidR="001D79CC" w:rsidRDefault="001D79CC">
                      <w:pPr>
                        <w:jc w:val="center"/>
                        <w:rPr>
                          <w:rFonts w:ascii="Arial" w:hAnsi="Arial"/>
                          <w:b/>
                          <w:sz w:val="40"/>
                          <w:lang w:val="fr-FR"/>
                        </w:rPr>
                      </w:pPr>
                      <w:r>
                        <w:rPr>
                          <w:rFonts w:ascii="Arial" w:hAnsi="Arial"/>
                          <w:b/>
                          <w:sz w:val="36"/>
                        </w:rPr>
                        <w:t xml:space="preserve"> </w:t>
                      </w:r>
                    </w:p>
                    <w:p w14:paraId="1E3D58BB" w14:textId="77777777" w:rsidR="001D79CC" w:rsidRPr="00AA3FBA" w:rsidRDefault="001D79CC">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D79CC" w:rsidRDefault="001D79CC">
                      <w:pPr>
                        <w:autoSpaceDE w:val="0"/>
                        <w:autoSpaceDN w:val="0"/>
                        <w:adjustRightInd w:val="0"/>
                        <w:jc w:val="center"/>
                        <w:rPr>
                          <w:rFonts w:ascii="Arial" w:hAnsi="Arial" w:cs="Arial"/>
                          <w:b/>
                          <w:bCs/>
                          <w:color w:val="000000"/>
                          <w:sz w:val="36"/>
                          <w:szCs w:val="36"/>
                        </w:rPr>
                      </w:pPr>
                    </w:p>
                    <w:p w14:paraId="38319045" w14:textId="77777777" w:rsidR="001D79CC" w:rsidRDefault="001D79CC">
                      <w:pPr>
                        <w:jc w:val="center"/>
                        <w:rPr>
                          <w:rFonts w:ascii="Arial" w:hAnsi="Arial"/>
                          <w:b/>
                          <w:sz w:val="24"/>
                        </w:rPr>
                      </w:pPr>
                      <w:r>
                        <w:rPr>
                          <w:rFonts w:ascii="Arial" w:hAnsi="Arial" w:cs="Arial"/>
                          <w:b/>
                          <w:bCs/>
                          <w:color w:val="000000"/>
                          <w:sz w:val="36"/>
                          <w:szCs w:val="36"/>
                        </w:rPr>
                        <w:t>September 2013</w:t>
                      </w:r>
                    </w:p>
                  </w:txbxContent>
                </v:textbox>
              </v:shape>
            </w:pict>
          </mc:Fallback>
        </mc:AlternateContent>
      </w:r>
    </w:p>
    <w:p w14:paraId="33CE5764" w14:textId="77777777" w:rsidR="003F4757" w:rsidRPr="00F92C80" w:rsidRDefault="003F4757">
      <w:pPr>
        <w:rPr>
          <w:rFonts w:ascii="Arial" w:hAnsi="Arial"/>
        </w:rPr>
      </w:pPr>
    </w:p>
    <w:p w14:paraId="0DFB7059" w14:textId="77777777" w:rsidR="003F4757" w:rsidRPr="00F92C80" w:rsidRDefault="003F4757">
      <w:pPr>
        <w:rPr>
          <w:rFonts w:ascii="Arial" w:hAnsi="Arial"/>
        </w:rPr>
      </w:pPr>
    </w:p>
    <w:p w14:paraId="0211B1B8" w14:textId="77777777" w:rsidR="003F4757" w:rsidRPr="00F92C80" w:rsidRDefault="003F4757">
      <w:pPr>
        <w:rPr>
          <w:rFonts w:ascii="Arial" w:hAnsi="Arial"/>
        </w:rPr>
      </w:pPr>
    </w:p>
    <w:p w14:paraId="7BDB99D6" w14:textId="77777777" w:rsidR="003F4757" w:rsidRPr="00F92C80" w:rsidRDefault="003F4757">
      <w:pPr>
        <w:rPr>
          <w:rFonts w:ascii="Arial" w:hAnsi="Arial"/>
        </w:rPr>
      </w:pPr>
    </w:p>
    <w:p w14:paraId="32A99737" w14:textId="77777777" w:rsidR="003F4757" w:rsidRPr="00F92C80" w:rsidRDefault="003F4757">
      <w:pPr>
        <w:rPr>
          <w:rFonts w:ascii="Arial" w:hAnsi="Arial"/>
        </w:rPr>
      </w:pPr>
    </w:p>
    <w:p w14:paraId="2F1AD5C0" w14:textId="77777777" w:rsidR="003F4757" w:rsidRPr="00F92C80" w:rsidRDefault="003F4757">
      <w:pPr>
        <w:rPr>
          <w:rFonts w:ascii="Arial" w:hAnsi="Arial"/>
        </w:rPr>
      </w:pPr>
    </w:p>
    <w:p w14:paraId="3386E624" w14:textId="77777777" w:rsidR="003F4757" w:rsidRPr="00F92C80" w:rsidRDefault="003F4757">
      <w:pPr>
        <w:rPr>
          <w:rFonts w:ascii="Arial" w:hAnsi="Arial"/>
        </w:rPr>
      </w:pPr>
    </w:p>
    <w:p w14:paraId="5937C02E" w14:textId="77777777" w:rsidR="003F4757" w:rsidRPr="00F92C80" w:rsidRDefault="003F4757">
      <w:pPr>
        <w:rPr>
          <w:rFonts w:ascii="Arial" w:hAnsi="Arial"/>
        </w:rPr>
      </w:pPr>
    </w:p>
    <w:p w14:paraId="4AD47B07" w14:textId="77777777" w:rsidR="003F4757" w:rsidRPr="00F92C80" w:rsidRDefault="003F4757">
      <w:pPr>
        <w:rPr>
          <w:rFonts w:ascii="Arial" w:hAnsi="Arial"/>
        </w:rPr>
      </w:pPr>
    </w:p>
    <w:p w14:paraId="54809EF9"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4B86EFBC" wp14:editId="12A7CB5A">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DCD5D" w14:textId="77777777" w:rsidR="001D79CC" w:rsidRDefault="001D79CC">
                            <w:pPr>
                              <w:rPr>
                                <w:rFonts w:ascii="Arial" w:hAnsi="Arial"/>
                                <w:sz w:val="24"/>
                              </w:rPr>
                            </w:pPr>
                            <w:r>
                              <w:rPr>
                                <w:rFonts w:ascii="Arial" w:hAnsi="Arial"/>
                                <w:sz w:val="24"/>
                              </w:rPr>
                              <w:t xml:space="preserve">International Association of Marine Aids to </w:t>
                            </w:r>
                          </w:p>
                          <w:p w14:paraId="48EC2CD2" w14:textId="77777777" w:rsidR="001D79CC" w:rsidRDefault="001D79CC">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14:paraId="07EDCD5D" w14:textId="77777777" w:rsidR="001D79CC" w:rsidRDefault="001D79CC">
                      <w:pPr>
                        <w:rPr>
                          <w:rFonts w:ascii="Arial" w:hAnsi="Arial"/>
                          <w:sz w:val="24"/>
                        </w:rPr>
                      </w:pPr>
                      <w:r>
                        <w:rPr>
                          <w:rFonts w:ascii="Arial" w:hAnsi="Arial"/>
                          <w:sz w:val="24"/>
                        </w:rPr>
                        <w:t xml:space="preserve">International Association of Marine Aids to </w:t>
                      </w:r>
                    </w:p>
                    <w:p w14:paraId="48EC2CD2" w14:textId="77777777" w:rsidR="001D79CC" w:rsidRDefault="001D79CC">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4A30FD2F" wp14:editId="546DC479">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A9E50" w14:textId="77777777" w:rsidR="001D79CC" w:rsidRDefault="001D79C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14:paraId="7FDA9E50" w14:textId="77777777" w:rsidR="001D79CC" w:rsidRDefault="001D79C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655F91B8" w14:textId="77777777" w:rsidR="003F4757" w:rsidRPr="00F92C80" w:rsidRDefault="003F4757">
      <w:pPr>
        <w:rPr>
          <w:rFonts w:ascii="Arial" w:hAnsi="Arial"/>
        </w:rPr>
      </w:pPr>
    </w:p>
    <w:p w14:paraId="1E6622D4" w14:textId="77777777" w:rsidR="003F4757" w:rsidRPr="00F92C80" w:rsidRDefault="003F4757">
      <w:pPr>
        <w:rPr>
          <w:rFonts w:ascii="Arial" w:hAnsi="Arial"/>
        </w:rPr>
      </w:pPr>
    </w:p>
    <w:p w14:paraId="4F52D078" w14:textId="77777777" w:rsidR="003F4757" w:rsidRPr="00F92C80" w:rsidRDefault="003F4757">
      <w:pPr>
        <w:rPr>
          <w:rFonts w:ascii="Arial" w:hAnsi="Arial"/>
        </w:rPr>
      </w:pPr>
    </w:p>
    <w:p w14:paraId="371460F0" w14:textId="77777777" w:rsidR="003F4757" w:rsidRPr="00F92C80" w:rsidRDefault="003F4757">
      <w:pPr>
        <w:rPr>
          <w:rFonts w:ascii="Arial" w:hAnsi="Arial"/>
        </w:rPr>
      </w:pPr>
    </w:p>
    <w:p w14:paraId="23D7ACC2" w14:textId="77777777" w:rsidR="003F4757" w:rsidRPr="00F92C80" w:rsidRDefault="003F4757">
      <w:pPr>
        <w:rPr>
          <w:rFonts w:ascii="Arial" w:hAnsi="Arial"/>
        </w:rPr>
      </w:pPr>
    </w:p>
    <w:p w14:paraId="240B5297" w14:textId="77777777" w:rsidR="003F4757" w:rsidRPr="00F92C80" w:rsidRDefault="003F4757">
      <w:pPr>
        <w:rPr>
          <w:rFonts w:ascii="Arial" w:hAnsi="Arial"/>
        </w:rPr>
      </w:pPr>
    </w:p>
    <w:p w14:paraId="616C229A" w14:textId="77777777" w:rsidR="003F4757" w:rsidRPr="00F92C80" w:rsidRDefault="003F4757">
      <w:pPr>
        <w:rPr>
          <w:rFonts w:ascii="Arial" w:hAnsi="Arial"/>
        </w:rPr>
      </w:pPr>
    </w:p>
    <w:p w14:paraId="0C784D2F" w14:textId="77777777" w:rsidR="003F4757" w:rsidRPr="00F92C80" w:rsidRDefault="003F4757">
      <w:pPr>
        <w:rPr>
          <w:rFonts w:ascii="Arial" w:hAnsi="Arial"/>
        </w:rPr>
      </w:pPr>
    </w:p>
    <w:p w14:paraId="7E35B260" w14:textId="77777777" w:rsidR="003F4757" w:rsidRPr="00F92C80" w:rsidRDefault="003F4757">
      <w:pPr>
        <w:rPr>
          <w:rFonts w:ascii="Arial" w:hAnsi="Arial"/>
        </w:rPr>
      </w:pPr>
    </w:p>
    <w:p w14:paraId="6D0916D1" w14:textId="77777777" w:rsidR="003F4757" w:rsidRPr="00F92C80" w:rsidRDefault="003F4757">
      <w:pPr>
        <w:rPr>
          <w:rFonts w:ascii="Arial" w:hAnsi="Arial"/>
        </w:rPr>
      </w:pPr>
    </w:p>
    <w:p w14:paraId="10BD3934" w14:textId="77777777" w:rsidR="003F4757" w:rsidRPr="00F92C80" w:rsidRDefault="003F4757">
      <w:pPr>
        <w:rPr>
          <w:rFonts w:ascii="Arial" w:hAnsi="Arial"/>
        </w:rPr>
      </w:pPr>
    </w:p>
    <w:p w14:paraId="46483B4F" w14:textId="77777777" w:rsidR="003F4757" w:rsidRPr="00F92C80" w:rsidRDefault="003F4757">
      <w:pPr>
        <w:rPr>
          <w:rFonts w:ascii="Arial" w:hAnsi="Arial"/>
        </w:rPr>
      </w:pPr>
    </w:p>
    <w:p w14:paraId="5C18211C" w14:textId="77777777" w:rsidR="003F4757" w:rsidRPr="00F92C80" w:rsidRDefault="003F4757">
      <w:pPr>
        <w:rPr>
          <w:rFonts w:ascii="Arial" w:hAnsi="Arial"/>
        </w:rPr>
      </w:pPr>
    </w:p>
    <w:p w14:paraId="24BB2017" w14:textId="77777777" w:rsidR="003F4757" w:rsidRPr="00F92C80" w:rsidRDefault="003F4757">
      <w:pPr>
        <w:rPr>
          <w:rFonts w:ascii="Arial" w:hAnsi="Arial"/>
        </w:rPr>
      </w:pPr>
    </w:p>
    <w:p w14:paraId="39CAE1EE" w14:textId="77777777" w:rsidR="003F4757" w:rsidRPr="00F92C80" w:rsidRDefault="003F4757">
      <w:pPr>
        <w:rPr>
          <w:rFonts w:ascii="Arial" w:hAnsi="Arial"/>
        </w:rPr>
      </w:pPr>
    </w:p>
    <w:p w14:paraId="374A3D8E" w14:textId="77777777" w:rsidR="003F4757" w:rsidRPr="00F92C80" w:rsidRDefault="003F4757">
      <w:pPr>
        <w:rPr>
          <w:rFonts w:ascii="Arial" w:hAnsi="Arial"/>
        </w:rPr>
      </w:pPr>
    </w:p>
    <w:p w14:paraId="36283F1D" w14:textId="77777777" w:rsidR="003F4757" w:rsidRPr="00F92C80" w:rsidRDefault="003F4757">
      <w:pPr>
        <w:rPr>
          <w:rFonts w:ascii="Arial" w:hAnsi="Arial"/>
        </w:rPr>
      </w:pPr>
    </w:p>
    <w:p w14:paraId="4109FCCC" w14:textId="77777777" w:rsidR="003F4757" w:rsidRPr="00F92C80" w:rsidRDefault="003F4757">
      <w:pPr>
        <w:rPr>
          <w:rFonts w:ascii="Arial" w:hAnsi="Arial"/>
        </w:rPr>
      </w:pPr>
    </w:p>
    <w:p w14:paraId="3733FFF7"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12172BFA" wp14:editId="1DFEDD6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04305" w14:textId="77777777" w:rsidR="001D79CC" w:rsidRDefault="001D79CC">
                            <w:r>
                              <w:rPr>
                                <w:noProof/>
                                <w:lang w:val="en-IE" w:eastAsia="en-IE"/>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14:paraId="53304305" w14:textId="77777777" w:rsidR="001D79CC" w:rsidRDefault="001D79CC">
                      <w:r>
                        <w:rPr>
                          <w:noProof/>
                          <w:lang w:eastAsia="en-GB"/>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60EF891C" w14:textId="77777777" w:rsidR="003F4757" w:rsidRPr="00F92C80" w:rsidRDefault="003F4757">
      <w:pPr>
        <w:rPr>
          <w:rFonts w:ascii="Arial" w:hAnsi="Arial"/>
        </w:rPr>
      </w:pPr>
    </w:p>
    <w:p w14:paraId="606BE3F7" w14:textId="77777777" w:rsidR="003F4757" w:rsidRPr="00F92C80" w:rsidRDefault="003F4757">
      <w:pPr>
        <w:rPr>
          <w:rFonts w:ascii="Arial" w:hAnsi="Arial"/>
        </w:rPr>
      </w:pPr>
    </w:p>
    <w:p w14:paraId="2615710B" w14:textId="77777777" w:rsidR="003F4757" w:rsidRPr="00F92C80" w:rsidRDefault="003F4757">
      <w:pPr>
        <w:rPr>
          <w:rFonts w:ascii="Arial" w:hAnsi="Arial"/>
        </w:rPr>
      </w:pPr>
    </w:p>
    <w:p w14:paraId="1F9E8592" w14:textId="77777777" w:rsidR="003F4757" w:rsidRPr="00F92C80" w:rsidRDefault="003F4757">
      <w:pPr>
        <w:rPr>
          <w:rFonts w:ascii="Arial" w:hAnsi="Arial"/>
        </w:rPr>
      </w:pPr>
    </w:p>
    <w:p w14:paraId="1F76EBF6" w14:textId="77777777" w:rsidR="003F4757" w:rsidRPr="00F92C80" w:rsidRDefault="003F4757">
      <w:pPr>
        <w:rPr>
          <w:rFonts w:ascii="Arial" w:hAnsi="Arial"/>
        </w:rPr>
      </w:pPr>
    </w:p>
    <w:p w14:paraId="3046FF81" w14:textId="77777777" w:rsidR="003F4757" w:rsidRPr="00F92C80" w:rsidRDefault="003F4757">
      <w:pPr>
        <w:rPr>
          <w:rFonts w:ascii="Arial" w:hAnsi="Arial"/>
        </w:rPr>
      </w:pPr>
    </w:p>
    <w:p w14:paraId="2EC4C81D" w14:textId="77777777" w:rsidR="003F4757" w:rsidRPr="00F92C80" w:rsidRDefault="003F4757">
      <w:pPr>
        <w:rPr>
          <w:rFonts w:ascii="Arial" w:hAnsi="Arial"/>
        </w:rPr>
      </w:pPr>
    </w:p>
    <w:p w14:paraId="4E3DC89E"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14:anchorId="557F979F" wp14:editId="1AE8903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79247" w14:textId="77777777" w:rsidR="001D79CC" w:rsidRPr="00F92C80" w:rsidRDefault="001D79C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D79CC" w:rsidRDefault="001D79CC" w:rsidP="00F92C80">
                            <w:pPr>
                              <w:jc w:val="center"/>
                              <w:rPr>
                                <w:rFonts w:ascii="Arial" w:hAnsi="Arial"/>
                              </w:rPr>
                            </w:pPr>
                            <w:r>
                              <w:rPr>
                                <w:rFonts w:ascii="Arial" w:hAnsi="Arial"/>
                              </w:rPr>
                              <w:t>Telephone +33 1 34 51 70 01  Telefax +33 1 34 51 82 05</w:t>
                            </w:r>
                          </w:p>
                          <w:p w14:paraId="69949485" w14:textId="77777777" w:rsidR="001D79CC" w:rsidRPr="005F53A2" w:rsidRDefault="001D79CC" w:rsidP="00F92C80">
                            <w:pPr>
                              <w:jc w:val="center"/>
                              <w:rPr>
                                <w:rFonts w:ascii="Arial" w:hAnsi="Arial"/>
                                <w:lang w:val="de-DE"/>
                              </w:rPr>
                            </w:pPr>
                            <w:r w:rsidRPr="005F53A2">
                              <w:rPr>
                                <w:rFonts w:ascii="Arial" w:hAnsi="Arial"/>
                                <w:lang w:val="de-DE"/>
                              </w:rPr>
                              <w:t xml:space="preserve">e-mail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14:paraId="63D79247" w14:textId="77777777" w:rsidR="001D79CC" w:rsidRPr="00F92C80" w:rsidRDefault="001D79C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D79CC" w:rsidRDefault="001D79CC" w:rsidP="00F92C80">
                      <w:pPr>
                        <w:jc w:val="center"/>
                        <w:rPr>
                          <w:rFonts w:ascii="Arial" w:hAnsi="Arial"/>
                        </w:rPr>
                      </w:pPr>
                      <w:r>
                        <w:rPr>
                          <w:rFonts w:ascii="Arial" w:hAnsi="Arial"/>
                        </w:rPr>
                        <w:t>Telephone +33 1 34 51 70 01  Telefax +33 1 34 51 82 05</w:t>
                      </w:r>
                    </w:p>
                    <w:p w14:paraId="69949485" w14:textId="77777777" w:rsidR="001D79CC" w:rsidRPr="005F53A2" w:rsidRDefault="001D79CC" w:rsidP="00F92C80">
                      <w:pPr>
                        <w:jc w:val="center"/>
                        <w:rPr>
                          <w:rFonts w:ascii="Arial" w:hAnsi="Arial"/>
                          <w:lang w:val="de-DE"/>
                        </w:rPr>
                      </w:pPr>
                      <w:r w:rsidRPr="005F53A2">
                        <w:rPr>
                          <w:rFonts w:ascii="Arial" w:hAnsi="Arial"/>
                          <w:lang w:val="de-DE"/>
                        </w:rPr>
                        <w:t xml:space="preserve">e-mail – </w:t>
                      </w:r>
                      <w:hyperlink r:id="rId12"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33462533" w14:textId="77777777" w:rsidR="003F4757" w:rsidRPr="00F92C80" w:rsidRDefault="003F4757">
      <w:pPr>
        <w:rPr>
          <w:rFonts w:ascii="Arial" w:hAnsi="Arial"/>
        </w:rPr>
      </w:pPr>
    </w:p>
    <w:p w14:paraId="250DDA2A" w14:textId="77777777" w:rsidR="003F4757" w:rsidRPr="00F92C80" w:rsidRDefault="003F4757">
      <w:pPr>
        <w:rPr>
          <w:rFonts w:ascii="Arial" w:hAnsi="Arial"/>
        </w:rPr>
      </w:pPr>
    </w:p>
    <w:p w14:paraId="1F773F6C" w14:textId="77777777" w:rsidR="003F4757" w:rsidRPr="00F92C80" w:rsidRDefault="003F4757">
      <w:pPr>
        <w:rPr>
          <w:rFonts w:ascii="Arial" w:hAnsi="Arial"/>
        </w:rPr>
      </w:pPr>
    </w:p>
    <w:p w14:paraId="3CC8D49F" w14:textId="77777777" w:rsidR="003F4757" w:rsidRPr="00F92C80" w:rsidRDefault="003F4757">
      <w:pPr>
        <w:rPr>
          <w:rFonts w:ascii="Arial" w:hAnsi="Arial"/>
        </w:rPr>
      </w:pPr>
    </w:p>
    <w:p w14:paraId="7F91AF0D" w14:textId="77777777" w:rsidR="003F4757" w:rsidRPr="00F92C80" w:rsidRDefault="003F4757">
      <w:pPr>
        <w:rPr>
          <w:rFonts w:ascii="Arial" w:hAnsi="Arial"/>
        </w:rPr>
      </w:pPr>
    </w:p>
    <w:p w14:paraId="12F57704" w14:textId="77777777" w:rsidR="003F4757" w:rsidRPr="00F92C80" w:rsidRDefault="003F4757">
      <w:pPr>
        <w:rPr>
          <w:rFonts w:ascii="Arial" w:hAnsi="Arial"/>
        </w:rPr>
      </w:pPr>
    </w:p>
    <w:p w14:paraId="6DE3A081" w14:textId="77777777" w:rsidR="003F4757" w:rsidRPr="00F92C80" w:rsidRDefault="003F4757">
      <w:pPr>
        <w:pStyle w:val="Title"/>
      </w:pPr>
      <w:r w:rsidRPr="00F92C80">
        <w:rPr>
          <w:sz w:val="28"/>
        </w:rPr>
        <w:br w:type="page"/>
      </w:r>
      <w:r>
        <w:lastRenderedPageBreak/>
        <w:t>Document Revisions</w:t>
      </w:r>
    </w:p>
    <w:p w14:paraId="50915CB7"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4C3BADCD" w14:textId="77777777">
        <w:tc>
          <w:tcPr>
            <w:tcW w:w="1908" w:type="dxa"/>
          </w:tcPr>
          <w:p w14:paraId="739EA907"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28C75580"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0227CEF8"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0DA1DC11" w14:textId="77777777">
        <w:trPr>
          <w:trHeight w:val="1452"/>
        </w:trPr>
        <w:tc>
          <w:tcPr>
            <w:tcW w:w="1908" w:type="dxa"/>
          </w:tcPr>
          <w:p w14:paraId="288763AC" w14:textId="77777777" w:rsidR="003F4757" w:rsidRPr="00637A57" w:rsidRDefault="002B630D">
            <w:pPr>
              <w:pStyle w:val="BodyText"/>
              <w:ind w:left="120"/>
              <w:rPr>
                <w:sz w:val="24"/>
              </w:rPr>
            </w:pPr>
            <w:r>
              <w:rPr>
                <w:sz w:val="24"/>
              </w:rPr>
              <w:t>Sept 13</w:t>
            </w:r>
          </w:p>
        </w:tc>
        <w:tc>
          <w:tcPr>
            <w:tcW w:w="3360" w:type="dxa"/>
          </w:tcPr>
          <w:p w14:paraId="6D0791ED" w14:textId="77777777" w:rsidR="003F4757" w:rsidRPr="00637A57" w:rsidRDefault="002B630D">
            <w:pPr>
              <w:pStyle w:val="BodyText"/>
              <w:spacing w:after="0"/>
              <w:rPr>
                <w:sz w:val="24"/>
              </w:rPr>
            </w:pPr>
            <w:r>
              <w:rPr>
                <w:sz w:val="24"/>
                <w:lang w:eastAsia="en-US"/>
              </w:rPr>
              <w:t>New document</w:t>
            </w:r>
          </w:p>
        </w:tc>
        <w:tc>
          <w:tcPr>
            <w:tcW w:w="4161" w:type="dxa"/>
          </w:tcPr>
          <w:p w14:paraId="56762622" w14:textId="77777777" w:rsidR="003F4757" w:rsidRPr="00637A57" w:rsidRDefault="002B630D">
            <w:pPr>
              <w:pStyle w:val="BodyText"/>
              <w:rPr>
                <w:sz w:val="24"/>
              </w:rPr>
            </w:pPr>
            <w:r>
              <w:rPr>
                <w:sz w:val="24"/>
                <w:lang w:eastAsia="en-US"/>
              </w:rPr>
              <w:t>New document</w:t>
            </w:r>
            <w:r w:rsidR="003F4757" w:rsidRPr="00637A57">
              <w:rPr>
                <w:sz w:val="24"/>
                <w:lang w:eastAsia="en-US"/>
              </w:rPr>
              <w:t xml:space="preserve"> </w:t>
            </w:r>
          </w:p>
        </w:tc>
      </w:tr>
      <w:tr w:rsidR="003F4757" w:rsidRPr="00F92C80" w14:paraId="2E0EE2F8" w14:textId="77777777">
        <w:trPr>
          <w:trHeight w:val="1812"/>
        </w:trPr>
        <w:tc>
          <w:tcPr>
            <w:tcW w:w="1908" w:type="dxa"/>
          </w:tcPr>
          <w:p w14:paraId="1584395E" w14:textId="77777777" w:rsidR="003F4757" w:rsidRPr="00637A57" w:rsidRDefault="003F4757">
            <w:pPr>
              <w:pStyle w:val="BodyText"/>
              <w:rPr>
                <w:sz w:val="24"/>
              </w:rPr>
            </w:pPr>
          </w:p>
        </w:tc>
        <w:tc>
          <w:tcPr>
            <w:tcW w:w="3360" w:type="dxa"/>
          </w:tcPr>
          <w:p w14:paraId="0C997FAD" w14:textId="77777777" w:rsidR="003F4757" w:rsidRPr="00637A57" w:rsidRDefault="003F4757">
            <w:pPr>
              <w:pStyle w:val="BodyText"/>
              <w:rPr>
                <w:sz w:val="24"/>
              </w:rPr>
            </w:pPr>
          </w:p>
        </w:tc>
        <w:tc>
          <w:tcPr>
            <w:tcW w:w="4161" w:type="dxa"/>
          </w:tcPr>
          <w:p w14:paraId="77C3CFFC" w14:textId="77777777" w:rsidR="003F4757" w:rsidRPr="00637A57" w:rsidRDefault="003F4757">
            <w:pPr>
              <w:pStyle w:val="BodyText"/>
              <w:rPr>
                <w:sz w:val="24"/>
              </w:rPr>
            </w:pPr>
          </w:p>
        </w:tc>
      </w:tr>
      <w:tr w:rsidR="003F4757" w:rsidRPr="00F92C80" w14:paraId="2541383D" w14:textId="77777777">
        <w:trPr>
          <w:trHeight w:val="1812"/>
        </w:trPr>
        <w:tc>
          <w:tcPr>
            <w:tcW w:w="1908" w:type="dxa"/>
          </w:tcPr>
          <w:p w14:paraId="0C2617A4" w14:textId="77777777" w:rsidR="003F4757" w:rsidRPr="00637A57" w:rsidRDefault="003F4757">
            <w:pPr>
              <w:pStyle w:val="BodyText"/>
              <w:rPr>
                <w:sz w:val="24"/>
              </w:rPr>
            </w:pPr>
          </w:p>
        </w:tc>
        <w:tc>
          <w:tcPr>
            <w:tcW w:w="3360" w:type="dxa"/>
          </w:tcPr>
          <w:p w14:paraId="2C65B65C" w14:textId="77777777" w:rsidR="003F4757" w:rsidRPr="00637A57" w:rsidRDefault="003F4757">
            <w:pPr>
              <w:pStyle w:val="BodyText"/>
              <w:rPr>
                <w:sz w:val="24"/>
              </w:rPr>
            </w:pPr>
          </w:p>
        </w:tc>
        <w:tc>
          <w:tcPr>
            <w:tcW w:w="4161" w:type="dxa"/>
          </w:tcPr>
          <w:p w14:paraId="5511C1B6" w14:textId="77777777" w:rsidR="003F4757" w:rsidRPr="00637A57" w:rsidRDefault="003F4757">
            <w:pPr>
              <w:pStyle w:val="BodyText"/>
              <w:rPr>
                <w:sz w:val="24"/>
              </w:rPr>
            </w:pPr>
          </w:p>
        </w:tc>
      </w:tr>
      <w:tr w:rsidR="003F4757" w:rsidRPr="00F92C80" w14:paraId="39A8A579" w14:textId="77777777">
        <w:trPr>
          <w:trHeight w:val="1812"/>
        </w:trPr>
        <w:tc>
          <w:tcPr>
            <w:tcW w:w="1908" w:type="dxa"/>
          </w:tcPr>
          <w:p w14:paraId="52173CD3" w14:textId="77777777" w:rsidR="003F4757" w:rsidRPr="00637A57" w:rsidRDefault="003F4757">
            <w:pPr>
              <w:pStyle w:val="BodyText"/>
              <w:rPr>
                <w:sz w:val="24"/>
              </w:rPr>
            </w:pPr>
          </w:p>
        </w:tc>
        <w:tc>
          <w:tcPr>
            <w:tcW w:w="3360" w:type="dxa"/>
          </w:tcPr>
          <w:p w14:paraId="60853B20" w14:textId="77777777" w:rsidR="003F4757" w:rsidRPr="00637A57" w:rsidRDefault="003F4757">
            <w:pPr>
              <w:pStyle w:val="BodyText"/>
              <w:rPr>
                <w:sz w:val="24"/>
              </w:rPr>
            </w:pPr>
          </w:p>
        </w:tc>
        <w:tc>
          <w:tcPr>
            <w:tcW w:w="4161" w:type="dxa"/>
          </w:tcPr>
          <w:p w14:paraId="723A179C" w14:textId="77777777" w:rsidR="003F4757" w:rsidRPr="00637A57" w:rsidRDefault="003F4757">
            <w:pPr>
              <w:pStyle w:val="BodyText"/>
              <w:rPr>
                <w:sz w:val="24"/>
              </w:rPr>
            </w:pPr>
          </w:p>
        </w:tc>
      </w:tr>
      <w:tr w:rsidR="003F4757" w:rsidRPr="00F92C80" w14:paraId="44D14551" w14:textId="77777777">
        <w:trPr>
          <w:trHeight w:val="1812"/>
        </w:trPr>
        <w:tc>
          <w:tcPr>
            <w:tcW w:w="1908" w:type="dxa"/>
          </w:tcPr>
          <w:p w14:paraId="15E0D8B8" w14:textId="77777777" w:rsidR="003F4757" w:rsidRPr="00637A57" w:rsidRDefault="003F4757">
            <w:pPr>
              <w:pStyle w:val="BodyText"/>
              <w:rPr>
                <w:sz w:val="24"/>
              </w:rPr>
            </w:pPr>
          </w:p>
        </w:tc>
        <w:tc>
          <w:tcPr>
            <w:tcW w:w="3360" w:type="dxa"/>
          </w:tcPr>
          <w:p w14:paraId="6DE6C270" w14:textId="77777777" w:rsidR="003F4757" w:rsidRPr="00637A57" w:rsidRDefault="003F4757">
            <w:pPr>
              <w:pStyle w:val="BodyText"/>
              <w:rPr>
                <w:sz w:val="24"/>
              </w:rPr>
            </w:pPr>
          </w:p>
        </w:tc>
        <w:tc>
          <w:tcPr>
            <w:tcW w:w="4161" w:type="dxa"/>
          </w:tcPr>
          <w:p w14:paraId="48BE3A59" w14:textId="77777777" w:rsidR="003F4757" w:rsidRPr="00637A57" w:rsidRDefault="003F4757">
            <w:pPr>
              <w:pStyle w:val="BodyText"/>
              <w:rPr>
                <w:sz w:val="24"/>
              </w:rPr>
            </w:pPr>
          </w:p>
        </w:tc>
      </w:tr>
      <w:tr w:rsidR="003F4757" w:rsidRPr="00F92C80" w14:paraId="12AE5E1F" w14:textId="77777777">
        <w:trPr>
          <w:trHeight w:val="1812"/>
        </w:trPr>
        <w:tc>
          <w:tcPr>
            <w:tcW w:w="1908" w:type="dxa"/>
          </w:tcPr>
          <w:p w14:paraId="2B5D1E3A" w14:textId="77777777" w:rsidR="003F4757" w:rsidRPr="00637A57" w:rsidRDefault="003F4757">
            <w:pPr>
              <w:pStyle w:val="BodyText"/>
              <w:rPr>
                <w:sz w:val="24"/>
              </w:rPr>
            </w:pPr>
          </w:p>
        </w:tc>
        <w:tc>
          <w:tcPr>
            <w:tcW w:w="3360" w:type="dxa"/>
          </w:tcPr>
          <w:p w14:paraId="2E5D5CD4" w14:textId="77777777" w:rsidR="003F4757" w:rsidRPr="00637A57" w:rsidRDefault="003F4757">
            <w:pPr>
              <w:pStyle w:val="BodyText"/>
              <w:rPr>
                <w:sz w:val="24"/>
              </w:rPr>
            </w:pPr>
          </w:p>
        </w:tc>
        <w:tc>
          <w:tcPr>
            <w:tcW w:w="4161" w:type="dxa"/>
          </w:tcPr>
          <w:p w14:paraId="4EBF0EFA" w14:textId="77777777" w:rsidR="003F4757" w:rsidRPr="00637A57" w:rsidRDefault="003F4757">
            <w:pPr>
              <w:pStyle w:val="BodyText"/>
              <w:rPr>
                <w:sz w:val="24"/>
              </w:rPr>
            </w:pPr>
          </w:p>
        </w:tc>
      </w:tr>
    </w:tbl>
    <w:p w14:paraId="465D81CF" w14:textId="77777777" w:rsidR="003F4757" w:rsidRPr="00F92C80" w:rsidRDefault="003F4757">
      <w:pPr>
        <w:ind w:firstLine="1"/>
        <w:jc w:val="center"/>
        <w:rPr>
          <w:rFonts w:ascii="Arial" w:hAnsi="Arial"/>
        </w:rPr>
      </w:pPr>
      <w:r w:rsidRPr="00F92C80">
        <w:rPr>
          <w:sz w:val="28"/>
        </w:rPr>
        <w:br w:type="page"/>
      </w:r>
    </w:p>
    <w:p w14:paraId="0C49C508" w14:textId="68C9B164"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a </w:t>
      </w:r>
      <w:del w:id="1" w:author="alang" w:date="2013-09-26T11:07:00Z">
        <w:r w:rsidRPr="00F92C80" w:rsidDel="001D79CC">
          <w:rPr>
            <w:rFonts w:ascii="Arial" w:hAnsi="Arial"/>
            <w:b/>
            <w:sz w:val="28"/>
          </w:rPr>
          <w:delText xml:space="preserve">DGNSS </w:delText>
        </w:r>
      </w:del>
      <w:ins w:id="2" w:author="alang" w:date="2013-09-26T11:07:00Z">
        <w:r w:rsidR="001D79CC">
          <w:rPr>
            <w:rFonts w:ascii="Arial" w:hAnsi="Arial"/>
            <w:b/>
            <w:sz w:val="28"/>
          </w:rPr>
          <w:t>eLoran</w:t>
        </w:r>
        <w:r w:rsidR="001D79CC" w:rsidRPr="00F92C80">
          <w:rPr>
            <w:rFonts w:ascii="Arial" w:hAnsi="Arial"/>
            <w:b/>
            <w:sz w:val="28"/>
          </w:rPr>
          <w:t xml:space="preserve"> </w:t>
        </w:r>
      </w:ins>
      <w:r w:rsidRPr="00F92C80">
        <w:rPr>
          <w:rFonts w:ascii="Arial" w:hAnsi="Arial"/>
          <w:b/>
          <w:sz w:val="28"/>
        </w:rPr>
        <w:t xml:space="preserve">Service in the frequency band </w:t>
      </w:r>
      <w:del w:id="3" w:author="alang" w:date="2013-09-26T11:07:00Z">
        <w:r w:rsidRPr="00F92C80" w:rsidDel="001D79CC">
          <w:rPr>
            <w:rFonts w:ascii="Arial" w:hAnsi="Arial"/>
            <w:b/>
            <w:sz w:val="28"/>
          </w:rPr>
          <w:delText>283.5 - 325</w:delText>
        </w:r>
      </w:del>
      <w:ins w:id="4" w:author="alang" w:date="2013-09-26T11:07:00Z">
        <w:r w:rsidR="001D79CC">
          <w:rPr>
            <w:rFonts w:ascii="Arial" w:hAnsi="Arial"/>
            <w:b/>
            <w:sz w:val="28"/>
          </w:rPr>
          <w:t>90-110</w:t>
        </w:r>
      </w:ins>
      <w:r w:rsidRPr="00F92C80">
        <w:rPr>
          <w:rFonts w:ascii="Arial" w:hAnsi="Arial"/>
          <w:b/>
          <w:sz w:val="28"/>
        </w:rPr>
        <w:t xml:space="preserve"> kHz</w:t>
      </w:r>
    </w:p>
    <w:p w14:paraId="05188DCA" w14:textId="77777777" w:rsidR="003F4757" w:rsidRDefault="003F4757">
      <w:pPr>
        <w:pStyle w:val="BodyText"/>
        <w:rPr>
          <w:rFonts w:ascii="Arial" w:hAnsi="Arial"/>
          <w:b/>
          <w:sz w:val="28"/>
        </w:rPr>
      </w:pPr>
    </w:p>
    <w:p w14:paraId="1A04359C" w14:textId="77777777" w:rsidR="003F4757" w:rsidRPr="00F92C80" w:rsidRDefault="003F4757">
      <w:pPr>
        <w:pStyle w:val="BodyText"/>
        <w:rPr>
          <w:rFonts w:ascii="Arial" w:hAnsi="Arial"/>
          <w:b/>
          <w:sz w:val="28"/>
        </w:rPr>
      </w:pPr>
      <w:r w:rsidRPr="00F92C80">
        <w:rPr>
          <w:rFonts w:ascii="Arial" w:hAnsi="Arial"/>
          <w:b/>
          <w:sz w:val="28"/>
        </w:rPr>
        <w:t>THE COUNCIL</w:t>
      </w:r>
    </w:p>
    <w:p w14:paraId="2E895021"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64D3CD24" w14:textId="77777777" w:rsidR="003F4757" w:rsidRPr="00F92C80" w:rsidRDefault="003F4757">
      <w:pPr>
        <w:ind w:left="426" w:right="368"/>
        <w:jc w:val="both"/>
        <w:rPr>
          <w:rFonts w:ascii="Arial" w:hAnsi="Arial"/>
          <w:sz w:val="24"/>
        </w:rPr>
      </w:pPr>
    </w:p>
    <w:p w14:paraId="2C71BF09"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 xml:space="preserve">IMO resolutions A.915(22) on Maritime Policy for the Future Global Navigation Satellite System (GNSS), and </w:t>
      </w:r>
      <w:bookmarkStart w:id="5"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5"/>
      <w:r w:rsidRPr="00D87901">
        <w:rPr>
          <w:rFonts w:ascii="Arial" w:hAnsi="Arial"/>
          <w:sz w:val="24"/>
        </w:rPr>
        <w:t>on World Wide Radionavigation System,</w:t>
      </w:r>
    </w:p>
    <w:p w14:paraId="22BA97C2" w14:textId="77777777" w:rsidR="003F4757" w:rsidRPr="00D87901" w:rsidRDefault="003F4757" w:rsidP="00D87901">
      <w:pPr>
        <w:ind w:left="426" w:right="-45"/>
        <w:jc w:val="both"/>
        <w:rPr>
          <w:rFonts w:ascii="Arial" w:hAnsi="Arial"/>
          <w:b/>
          <w:sz w:val="24"/>
        </w:rPr>
      </w:pPr>
    </w:p>
    <w:p w14:paraId="6B5CBEFF" w14:textId="19CDC3E0"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ITU-R Recommendation</w:t>
      </w:r>
      <w:r w:rsidR="00D87901" w:rsidRPr="00D87901">
        <w:rPr>
          <w:rFonts w:ascii="Arial" w:hAnsi="Arial"/>
          <w:sz w:val="24"/>
        </w:rPr>
        <w:t xml:space="preserve"> M.589-3</w:t>
      </w:r>
      <w:del w:id="6" w:author="alang" w:date="2013-09-26T11:07:00Z">
        <w:r w:rsidRPr="00D87901" w:rsidDel="001D79CC">
          <w:rPr>
            <w:rFonts w:ascii="Arial" w:hAnsi="Arial"/>
            <w:sz w:val="24"/>
          </w:rPr>
          <w:delText>M</w:delText>
        </w:r>
      </w:del>
      <w:r w:rsidR="00D87901" w:rsidRPr="00D87901">
        <w:rPr>
          <w:rFonts w:ascii="Arial" w:hAnsi="Arial"/>
          <w:sz w:val="24"/>
        </w:rPr>
        <w:t xml:space="preserve"> Technical characteristics of methods of data transmission and interference protection for radionavigation services in the frequency bands between 70 and 130 kHz</w:t>
      </w:r>
      <w:r w:rsidR="00D87901">
        <w:rPr>
          <w:rFonts w:ascii="Arial" w:hAnsi="Arial"/>
          <w:sz w:val="24"/>
        </w:rPr>
        <w:t>,</w:t>
      </w:r>
    </w:p>
    <w:p w14:paraId="60182E73" w14:textId="77777777" w:rsidR="003F4757" w:rsidRPr="00F92C80" w:rsidRDefault="003F4757">
      <w:pPr>
        <w:ind w:left="426" w:right="368"/>
        <w:jc w:val="both"/>
        <w:rPr>
          <w:rFonts w:ascii="Arial" w:hAnsi="Arial"/>
          <w:sz w:val="24"/>
        </w:rPr>
      </w:pPr>
    </w:p>
    <w:p w14:paraId="1ABAEEAF"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ITU</w:t>
      </w:r>
      <w:r w:rsidR="00C801AD">
        <w:rPr>
          <w:rFonts w:ascii="Arial" w:hAnsi="Arial"/>
          <w:sz w:val="24"/>
        </w:rPr>
        <w:noBreakHyphen/>
      </w:r>
      <w:r w:rsidRPr="00F92C80">
        <w:rPr>
          <w:rFonts w:ascii="Arial" w:hAnsi="Arial"/>
          <w:sz w:val="24"/>
        </w:rPr>
        <w:t>R Recommendations and IMO Resolutions,</w:t>
      </w:r>
    </w:p>
    <w:p w14:paraId="1063818D" w14:textId="77777777" w:rsidR="003F4757" w:rsidRPr="00F92C80" w:rsidRDefault="003F4757">
      <w:pPr>
        <w:ind w:left="426" w:right="-45"/>
        <w:jc w:val="both"/>
        <w:rPr>
          <w:rFonts w:ascii="Arial" w:hAnsi="Arial"/>
          <w:sz w:val="24"/>
        </w:rPr>
      </w:pPr>
    </w:p>
    <w:p w14:paraId="546DA6C2"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0DA34496" w14:textId="77777777" w:rsidR="003F4757" w:rsidRPr="00F92C80" w:rsidRDefault="003F4757">
      <w:pPr>
        <w:ind w:left="426" w:right="368"/>
        <w:jc w:val="both"/>
        <w:rPr>
          <w:rFonts w:ascii="Arial" w:hAnsi="Arial"/>
          <w:sz w:val="24"/>
        </w:rPr>
      </w:pPr>
    </w:p>
    <w:p w14:paraId="4B8AD561"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2828CE7E" w14:textId="77777777" w:rsidR="003F4757" w:rsidRPr="00F92C80" w:rsidRDefault="003F4757">
      <w:pPr>
        <w:ind w:left="426" w:right="-45" w:hanging="1440"/>
        <w:jc w:val="both"/>
        <w:rPr>
          <w:rFonts w:ascii="Arial" w:hAnsi="Arial"/>
          <w:sz w:val="24"/>
        </w:rPr>
      </w:pPr>
    </w:p>
    <w:p w14:paraId="408692F6" w14:textId="77777777"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Minimum Standards for the Performance and Monitoring of </w:t>
      </w:r>
      <w:r w:rsidR="00C801AD">
        <w:rPr>
          <w:rFonts w:ascii="Arial" w:hAnsi="Arial"/>
          <w:sz w:val="24"/>
        </w:rPr>
        <w:t xml:space="preserve">eLoran </w:t>
      </w:r>
      <w:r w:rsidR="00D0500E" w:rsidRPr="00D0500E">
        <w:rPr>
          <w:rFonts w:ascii="Arial" w:hAnsi="Arial"/>
          <w:sz w:val="24"/>
        </w:rPr>
        <w:t xml:space="preserve">Services in the frequency band 90 – 110 kHz set out in the annex </w:t>
      </w:r>
      <w:r w:rsidRPr="00A60E3A">
        <w:rPr>
          <w:rFonts w:ascii="Arial" w:hAnsi="Arial"/>
          <w:sz w:val="24"/>
        </w:rPr>
        <w:t>of this recommendation; and</w:t>
      </w:r>
    </w:p>
    <w:p w14:paraId="05C0C362"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4F143C2D" w14:textId="77777777"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 to use the Minimum Standards set out in the annex to this recommendation.</w:t>
      </w:r>
    </w:p>
    <w:p w14:paraId="56555F51" w14:textId="77777777" w:rsidR="003F4757" w:rsidRPr="00F92C80" w:rsidRDefault="003F4757">
      <w:pPr>
        <w:ind w:left="1440" w:right="368" w:hanging="720"/>
        <w:jc w:val="both"/>
        <w:rPr>
          <w:rFonts w:ascii="Arial" w:hAnsi="Arial"/>
          <w:sz w:val="24"/>
        </w:rPr>
      </w:pPr>
    </w:p>
    <w:p w14:paraId="24367F84" w14:textId="77777777" w:rsidR="003F4757" w:rsidRPr="00F92C80" w:rsidRDefault="003F4757">
      <w:pPr>
        <w:ind w:left="1440" w:right="368" w:hanging="720"/>
        <w:jc w:val="both"/>
        <w:rPr>
          <w:sz w:val="24"/>
        </w:rPr>
      </w:pPr>
    </w:p>
    <w:p w14:paraId="59C6C3AB" w14:textId="77777777" w:rsidR="003F4757" w:rsidRPr="00904E3C" w:rsidRDefault="003F4757">
      <w:pPr>
        <w:pStyle w:val="Title"/>
        <w:rPr>
          <w:lang w:val="en-US"/>
        </w:rPr>
      </w:pPr>
      <w:r w:rsidRPr="00F92C80">
        <w:rPr>
          <w:sz w:val="22"/>
        </w:rPr>
        <w:br w:type="page"/>
      </w:r>
      <w:r w:rsidRPr="00F92C80">
        <w:lastRenderedPageBreak/>
        <w:t>Annex</w:t>
      </w:r>
    </w:p>
    <w:p w14:paraId="394D535C" w14:textId="77777777" w:rsidR="003F4757" w:rsidRPr="00F92C80" w:rsidRDefault="003F4757"/>
    <w:p w14:paraId="6683BAE6" w14:textId="27D1ACDD" w:rsidR="003F4757" w:rsidRPr="00F92C80" w:rsidRDefault="003F4757">
      <w:pPr>
        <w:pStyle w:val="Title"/>
      </w:pPr>
      <w:r w:rsidRPr="00F92C80">
        <w:t xml:space="preserve">Minimum Standards for the Performance and Monitoring of </w:t>
      </w:r>
      <w:r w:rsidR="00D12CDA">
        <w:t>eLoran Services</w:t>
      </w:r>
      <w:ins w:id="7" w:author="alang" w:date="2013-09-26T11:09:00Z">
        <w:r w:rsidR="001D79CC">
          <w:t xml:space="preserve"> in the frequency band 90 - 110 kHz.</w:t>
        </w:r>
      </w:ins>
      <w:del w:id="8" w:author="alang" w:date="2013-09-26T11:09:00Z">
        <w:r w:rsidR="00D12CDA" w:rsidDel="001D79CC">
          <w:delText>.</w:delText>
        </w:r>
      </w:del>
    </w:p>
    <w:p w14:paraId="66A5F885" w14:textId="77777777" w:rsidR="003F4757" w:rsidRPr="00F92C80" w:rsidRDefault="003F4757">
      <w:pPr>
        <w:widowControl w:val="0"/>
        <w:rPr>
          <w:sz w:val="24"/>
        </w:rPr>
      </w:pPr>
    </w:p>
    <w:p w14:paraId="083C06E6" w14:textId="77777777" w:rsidR="003F4757" w:rsidRPr="00F92C80" w:rsidRDefault="003F4757">
      <w:pPr>
        <w:widowControl w:val="0"/>
        <w:jc w:val="center"/>
        <w:rPr>
          <w:b/>
          <w:sz w:val="24"/>
        </w:rPr>
      </w:pPr>
    </w:p>
    <w:p w14:paraId="01E14D59" w14:textId="77777777"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14:paraId="29C5B335" w14:textId="77777777" w:rsidR="001D79CC" w:rsidRDefault="003F4757">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Pr>
          <w:rFonts w:ascii="Arial" w:hAnsi="Arial"/>
          <w:b w:val="0"/>
          <w:smallCaps/>
          <w:sz w:val="22"/>
        </w:rPr>
        <w:instrText xml:space="preserve"> TOC \o "1-3" \h \z \u </w:instrText>
      </w:r>
      <w:r>
        <w:rPr>
          <w:rFonts w:ascii="Arial" w:hAnsi="Arial"/>
          <w:b w:val="0"/>
          <w:smallCaps/>
          <w:sz w:val="22"/>
        </w:rPr>
        <w:fldChar w:fldCharType="separate"/>
      </w:r>
      <w:hyperlink w:anchor="_Toc367957093" w:history="1">
        <w:r w:rsidR="001D79CC" w:rsidRPr="00CD0E01">
          <w:rPr>
            <w:rStyle w:val="Hyperlink"/>
            <w:noProof/>
          </w:rPr>
          <w:t>1</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Introduction</w:t>
        </w:r>
        <w:r w:rsidR="001D79CC">
          <w:rPr>
            <w:noProof/>
            <w:webHidden/>
          </w:rPr>
          <w:tab/>
        </w:r>
        <w:r w:rsidR="001D79CC">
          <w:rPr>
            <w:noProof/>
            <w:webHidden/>
          </w:rPr>
          <w:fldChar w:fldCharType="begin"/>
        </w:r>
        <w:r w:rsidR="001D79CC">
          <w:rPr>
            <w:noProof/>
            <w:webHidden/>
          </w:rPr>
          <w:instrText xml:space="preserve"> PAGEREF _Toc367957093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078CEF3"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094" w:history="1">
        <w:r w:rsidR="001D79CC" w:rsidRPr="00CD0E01">
          <w:rPr>
            <w:rStyle w:val="Hyperlink"/>
            <w:noProof/>
          </w:rPr>
          <w:t>1.1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Document overview</w:t>
        </w:r>
        <w:r w:rsidR="001D79CC">
          <w:rPr>
            <w:noProof/>
            <w:webHidden/>
          </w:rPr>
          <w:tab/>
        </w:r>
        <w:r w:rsidR="001D79CC">
          <w:rPr>
            <w:noProof/>
            <w:webHidden/>
          </w:rPr>
          <w:fldChar w:fldCharType="begin"/>
        </w:r>
        <w:r w:rsidR="001D79CC">
          <w:rPr>
            <w:noProof/>
            <w:webHidden/>
          </w:rPr>
          <w:instrText xml:space="preserve"> PAGEREF _Toc367957094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55A7F9D2"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5" w:history="1">
        <w:r w:rsidR="001D79CC" w:rsidRPr="00CD0E01">
          <w:rPr>
            <w:rStyle w:val="Hyperlink"/>
            <w:noProof/>
          </w:rPr>
          <w:t>1.1.1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2: Performance Requirements</w:t>
        </w:r>
        <w:r w:rsidR="001D79CC">
          <w:rPr>
            <w:noProof/>
            <w:webHidden/>
          </w:rPr>
          <w:tab/>
        </w:r>
        <w:r w:rsidR="001D79CC">
          <w:rPr>
            <w:noProof/>
            <w:webHidden/>
          </w:rPr>
          <w:fldChar w:fldCharType="begin"/>
        </w:r>
        <w:r w:rsidR="001D79CC">
          <w:rPr>
            <w:noProof/>
            <w:webHidden/>
          </w:rPr>
          <w:instrText xml:space="preserve"> PAGEREF _Toc367957095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827DA50"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6" w:history="1">
        <w:r w:rsidR="001D79CC" w:rsidRPr="00CD0E01">
          <w:rPr>
            <w:rStyle w:val="Hyperlink"/>
            <w:noProof/>
          </w:rPr>
          <w:t>1.1.2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3: Technical Aspects</w:t>
        </w:r>
        <w:r w:rsidR="001D79CC">
          <w:rPr>
            <w:noProof/>
            <w:webHidden/>
          </w:rPr>
          <w:tab/>
        </w:r>
        <w:r w:rsidR="001D79CC">
          <w:rPr>
            <w:noProof/>
            <w:webHidden/>
          </w:rPr>
          <w:fldChar w:fldCharType="begin"/>
        </w:r>
        <w:r w:rsidR="001D79CC">
          <w:rPr>
            <w:noProof/>
            <w:webHidden/>
          </w:rPr>
          <w:instrText xml:space="preserve"> PAGEREF _Toc367957096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BEEED8E"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7" w:history="1">
        <w:r w:rsidR="001D79CC" w:rsidRPr="00CD0E01">
          <w:rPr>
            <w:rStyle w:val="Hyperlink"/>
            <w:noProof/>
          </w:rPr>
          <w:t>1.1.3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4: Operational Aspects</w:t>
        </w:r>
        <w:r w:rsidR="001D79CC">
          <w:rPr>
            <w:noProof/>
            <w:webHidden/>
          </w:rPr>
          <w:tab/>
        </w:r>
        <w:r w:rsidR="001D79CC">
          <w:rPr>
            <w:noProof/>
            <w:webHidden/>
          </w:rPr>
          <w:fldChar w:fldCharType="begin"/>
        </w:r>
        <w:r w:rsidR="001D79CC">
          <w:rPr>
            <w:noProof/>
            <w:webHidden/>
          </w:rPr>
          <w:instrText xml:space="preserve"> PAGEREF _Toc367957097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381C26CB"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8" w:history="1">
        <w:r w:rsidR="001D79CC" w:rsidRPr="00CD0E01">
          <w:rPr>
            <w:rStyle w:val="Hyperlink"/>
            <w:noProof/>
          </w:rPr>
          <w:t>1.1.4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5: Publication of Information</w:t>
        </w:r>
        <w:r w:rsidR="001D79CC">
          <w:rPr>
            <w:noProof/>
            <w:webHidden/>
          </w:rPr>
          <w:tab/>
        </w:r>
        <w:r w:rsidR="001D79CC">
          <w:rPr>
            <w:noProof/>
            <w:webHidden/>
          </w:rPr>
          <w:fldChar w:fldCharType="begin"/>
        </w:r>
        <w:r w:rsidR="001D79CC">
          <w:rPr>
            <w:noProof/>
            <w:webHidden/>
          </w:rPr>
          <w:instrText xml:space="preserve"> PAGEREF _Toc367957098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B091B28"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9" w:history="1">
        <w:r w:rsidR="001D79CC" w:rsidRPr="00CD0E01">
          <w:rPr>
            <w:rStyle w:val="Hyperlink"/>
            <w:noProof/>
          </w:rPr>
          <w:t>1.1.5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6: References</w:t>
        </w:r>
        <w:r w:rsidR="001D79CC">
          <w:rPr>
            <w:noProof/>
            <w:webHidden/>
          </w:rPr>
          <w:tab/>
        </w:r>
        <w:r w:rsidR="001D79CC">
          <w:rPr>
            <w:noProof/>
            <w:webHidden/>
          </w:rPr>
          <w:fldChar w:fldCharType="begin"/>
        </w:r>
        <w:r w:rsidR="001D79CC">
          <w:rPr>
            <w:noProof/>
            <w:webHidden/>
          </w:rPr>
          <w:instrText xml:space="preserve"> PAGEREF _Toc367957099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763861B"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00" w:history="1">
        <w:r w:rsidR="001D79CC" w:rsidRPr="00CD0E01">
          <w:rPr>
            <w:rStyle w:val="Hyperlink"/>
            <w:noProof/>
          </w:rPr>
          <w:t>1.1.6</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Appendices</w:t>
        </w:r>
        <w:r w:rsidR="001D79CC">
          <w:rPr>
            <w:noProof/>
            <w:webHidden/>
          </w:rPr>
          <w:tab/>
        </w:r>
        <w:r w:rsidR="001D79CC">
          <w:rPr>
            <w:noProof/>
            <w:webHidden/>
          </w:rPr>
          <w:fldChar w:fldCharType="begin"/>
        </w:r>
        <w:r w:rsidR="001D79CC">
          <w:rPr>
            <w:noProof/>
            <w:webHidden/>
          </w:rPr>
          <w:instrText xml:space="preserve"> PAGEREF _Toc367957100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601C729A" w14:textId="77777777" w:rsidR="001D79CC" w:rsidRDefault="00F63DCD">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1" w:history="1">
        <w:r w:rsidR="001D79CC" w:rsidRPr="00CD0E01">
          <w:rPr>
            <w:rStyle w:val="Hyperlink"/>
            <w:noProof/>
          </w:rPr>
          <w:t>2</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Performance Requirements</w:t>
        </w:r>
        <w:r w:rsidR="001D79CC">
          <w:rPr>
            <w:noProof/>
            <w:webHidden/>
          </w:rPr>
          <w:tab/>
        </w:r>
        <w:r w:rsidR="001D79CC">
          <w:rPr>
            <w:noProof/>
            <w:webHidden/>
          </w:rPr>
          <w:fldChar w:fldCharType="begin"/>
        </w:r>
        <w:r w:rsidR="001D79CC">
          <w:rPr>
            <w:noProof/>
            <w:webHidden/>
          </w:rPr>
          <w:instrText xml:space="preserve"> PAGEREF _Toc367957101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3E657202" w14:textId="77777777" w:rsidR="001D79CC" w:rsidRDefault="00F63DCD">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2" w:history="1">
        <w:r w:rsidR="001D79CC" w:rsidRPr="00CD0E01">
          <w:rPr>
            <w:rStyle w:val="Hyperlink"/>
            <w:noProof/>
          </w:rPr>
          <w:t>3</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Technical Implementation</w:t>
        </w:r>
        <w:r w:rsidR="001D79CC">
          <w:rPr>
            <w:noProof/>
            <w:webHidden/>
          </w:rPr>
          <w:tab/>
        </w:r>
        <w:r w:rsidR="001D79CC">
          <w:rPr>
            <w:noProof/>
            <w:webHidden/>
          </w:rPr>
          <w:fldChar w:fldCharType="begin"/>
        </w:r>
        <w:r w:rsidR="001D79CC">
          <w:rPr>
            <w:noProof/>
            <w:webHidden/>
          </w:rPr>
          <w:instrText xml:space="preserve"> PAGEREF _Toc367957102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4D39E6D"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3" w:history="1">
        <w:r w:rsidR="001D79CC" w:rsidRPr="00CD0E01">
          <w:rPr>
            <w:rStyle w:val="Hyperlink"/>
            <w:noProof/>
          </w:rPr>
          <w:t>3.1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Loran signal provision</w:t>
        </w:r>
        <w:r w:rsidR="001D79CC">
          <w:rPr>
            <w:noProof/>
            <w:webHidden/>
          </w:rPr>
          <w:tab/>
        </w:r>
        <w:r w:rsidR="001D79CC">
          <w:rPr>
            <w:noProof/>
            <w:webHidden/>
          </w:rPr>
          <w:fldChar w:fldCharType="begin"/>
        </w:r>
        <w:r w:rsidR="001D79CC">
          <w:rPr>
            <w:noProof/>
            <w:webHidden/>
          </w:rPr>
          <w:instrText xml:space="preserve"> PAGEREF _Toc367957103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571A46C"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4" w:history="1">
        <w:r w:rsidR="001D79CC" w:rsidRPr="00CD0E01">
          <w:rPr>
            <w:rStyle w:val="Hyperlink"/>
            <w:noProof/>
          </w:rPr>
          <w:t>3.2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Pulsed Waveform</w:t>
        </w:r>
        <w:r w:rsidR="001D79CC">
          <w:rPr>
            <w:noProof/>
            <w:webHidden/>
          </w:rPr>
          <w:tab/>
        </w:r>
        <w:r w:rsidR="001D79CC">
          <w:rPr>
            <w:noProof/>
            <w:webHidden/>
          </w:rPr>
          <w:fldChar w:fldCharType="begin"/>
        </w:r>
        <w:r w:rsidR="001D79CC">
          <w:rPr>
            <w:noProof/>
            <w:webHidden/>
          </w:rPr>
          <w:instrText xml:space="preserve"> PAGEREF _Toc367957104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03BDA180"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5" w:history="1">
        <w:r w:rsidR="001D79CC" w:rsidRPr="00CD0E01">
          <w:rPr>
            <w:rStyle w:val="Hyperlink"/>
            <w:noProof/>
          </w:rPr>
          <w:t>3.3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Time Synchronisation</w:t>
        </w:r>
        <w:r w:rsidR="001D79CC">
          <w:rPr>
            <w:noProof/>
            <w:webHidden/>
          </w:rPr>
          <w:tab/>
        </w:r>
        <w:r w:rsidR="001D79CC">
          <w:rPr>
            <w:noProof/>
            <w:webHidden/>
          </w:rPr>
          <w:fldChar w:fldCharType="begin"/>
        </w:r>
        <w:r w:rsidR="001D79CC">
          <w:rPr>
            <w:noProof/>
            <w:webHidden/>
          </w:rPr>
          <w:instrText xml:space="preserve"> PAGEREF _Toc367957105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1CE94BF2"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6" w:history="1">
        <w:r w:rsidR="001D79CC" w:rsidRPr="00CD0E01">
          <w:rPr>
            <w:rStyle w:val="Hyperlink"/>
            <w:noProof/>
          </w:rPr>
          <w:t>3.4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Data Channel</w:t>
        </w:r>
        <w:r w:rsidR="001D79CC">
          <w:rPr>
            <w:noProof/>
            <w:webHidden/>
          </w:rPr>
          <w:tab/>
        </w:r>
        <w:r w:rsidR="001D79CC">
          <w:rPr>
            <w:noProof/>
            <w:webHidden/>
          </w:rPr>
          <w:fldChar w:fldCharType="begin"/>
        </w:r>
        <w:r w:rsidR="001D79CC">
          <w:rPr>
            <w:noProof/>
            <w:webHidden/>
          </w:rPr>
          <w:instrText xml:space="preserve"> PAGEREF _Toc367957106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3D134F57"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7" w:history="1">
        <w:r w:rsidR="001D79CC" w:rsidRPr="00CD0E01">
          <w:rPr>
            <w:rStyle w:val="Hyperlink"/>
            <w:noProof/>
          </w:rPr>
          <w:t>3.5</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ASF measurements</w:t>
        </w:r>
        <w:r w:rsidR="001D79CC">
          <w:rPr>
            <w:noProof/>
            <w:webHidden/>
          </w:rPr>
          <w:tab/>
        </w:r>
        <w:r w:rsidR="001D79CC">
          <w:rPr>
            <w:noProof/>
            <w:webHidden/>
          </w:rPr>
          <w:fldChar w:fldCharType="begin"/>
        </w:r>
        <w:r w:rsidR="001D79CC">
          <w:rPr>
            <w:noProof/>
            <w:webHidden/>
          </w:rPr>
          <w:instrText xml:space="preserve"> PAGEREF _Toc367957107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28D7A0F0"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8" w:history="1">
        <w:r w:rsidR="001D79CC" w:rsidRPr="00CD0E01">
          <w:rPr>
            <w:rStyle w:val="Hyperlink"/>
            <w:noProof/>
          </w:rPr>
          <w:t>3.6</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Differential reference stations</w:t>
        </w:r>
        <w:r w:rsidR="001D79CC">
          <w:rPr>
            <w:noProof/>
            <w:webHidden/>
          </w:rPr>
          <w:tab/>
        </w:r>
        <w:r w:rsidR="001D79CC">
          <w:rPr>
            <w:noProof/>
            <w:webHidden/>
          </w:rPr>
          <w:fldChar w:fldCharType="begin"/>
        </w:r>
        <w:r w:rsidR="001D79CC">
          <w:rPr>
            <w:noProof/>
            <w:webHidden/>
          </w:rPr>
          <w:instrText xml:space="preserve"> PAGEREF _Toc367957108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7345D2FA"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9" w:history="1">
        <w:r w:rsidR="001D79CC" w:rsidRPr="00CD0E01">
          <w:rPr>
            <w:rStyle w:val="Hyperlink"/>
            <w:noProof/>
          </w:rPr>
          <w:t>3.7</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Transmitter Performance</w:t>
        </w:r>
        <w:r w:rsidR="001D79CC">
          <w:rPr>
            <w:noProof/>
            <w:webHidden/>
          </w:rPr>
          <w:tab/>
        </w:r>
        <w:r w:rsidR="001D79CC">
          <w:rPr>
            <w:noProof/>
            <w:webHidden/>
          </w:rPr>
          <w:fldChar w:fldCharType="begin"/>
        </w:r>
        <w:r w:rsidR="001D79CC">
          <w:rPr>
            <w:noProof/>
            <w:webHidden/>
          </w:rPr>
          <w:instrText xml:space="preserve"> PAGEREF _Toc367957109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58BBBF13"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0" w:history="1">
        <w:r w:rsidR="001D79CC" w:rsidRPr="00CD0E01">
          <w:rPr>
            <w:rStyle w:val="Hyperlink"/>
            <w:noProof/>
          </w:rPr>
          <w:t>3.8</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Receiver Performance</w:t>
        </w:r>
        <w:r w:rsidR="001D79CC">
          <w:rPr>
            <w:noProof/>
            <w:webHidden/>
          </w:rPr>
          <w:tab/>
        </w:r>
        <w:r w:rsidR="001D79CC">
          <w:rPr>
            <w:noProof/>
            <w:webHidden/>
          </w:rPr>
          <w:fldChar w:fldCharType="begin"/>
        </w:r>
        <w:r w:rsidR="001D79CC">
          <w:rPr>
            <w:noProof/>
            <w:webHidden/>
          </w:rPr>
          <w:instrText xml:space="preserve"> PAGEREF _Toc367957110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359E184A" w14:textId="77777777" w:rsidR="001D79CC" w:rsidRDefault="00F63DCD">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11" w:history="1">
        <w:r w:rsidR="001D79CC" w:rsidRPr="00CD0E01">
          <w:rPr>
            <w:rStyle w:val="Hyperlink"/>
            <w:noProof/>
          </w:rPr>
          <w:t>4</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Operational Aspects</w:t>
        </w:r>
        <w:r w:rsidR="001D79CC">
          <w:rPr>
            <w:noProof/>
            <w:webHidden/>
          </w:rPr>
          <w:tab/>
        </w:r>
        <w:r w:rsidR="001D79CC">
          <w:rPr>
            <w:noProof/>
            <w:webHidden/>
          </w:rPr>
          <w:fldChar w:fldCharType="begin"/>
        </w:r>
        <w:r w:rsidR="001D79CC">
          <w:rPr>
            <w:noProof/>
            <w:webHidden/>
          </w:rPr>
          <w:instrText xml:space="preserve"> PAGEREF _Toc367957111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0D16A74D"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2" w:history="1">
        <w:r w:rsidR="001D79CC" w:rsidRPr="00CD0E01">
          <w:rPr>
            <w:rStyle w:val="Hyperlink"/>
            <w:noProof/>
          </w:rPr>
          <w:t>4.1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Reference Datum</w:t>
        </w:r>
        <w:r w:rsidR="001D79CC">
          <w:rPr>
            <w:noProof/>
            <w:webHidden/>
          </w:rPr>
          <w:tab/>
        </w:r>
        <w:r w:rsidR="001D79CC">
          <w:rPr>
            <w:noProof/>
            <w:webHidden/>
          </w:rPr>
          <w:fldChar w:fldCharType="begin"/>
        </w:r>
        <w:r w:rsidR="001D79CC">
          <w:rPr>
            <w:noProof/>
            <w:webHidden/>
          </w:rPr>
          <w:instrText xml:space="preserve"> PAGEREF _Toc367957112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391CF556"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3" w:history="1">
        <w:r w:rsidR="001D79CC" w:rsidRPr="00CD0E01">
          <w:rPr>
            <w:rStyle w:val="Hyperlink"/>
            <w:noProof/>
          </w:rPr>
          <w:t>4.2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Monitoring</w:t>
        </w:r>
        <w:r w:rsidR="001D79CC">
          <w:rPr>
            <w:noProof/>
            <w:webHidden/>
          </w:rPr>
          <w:tab/>
        </w:r>
        <w:r w:rsidR="001D79CC">
          <w:rPr>
            <w:noProof/>
            <w:webHidden/>
          </w:rPr>
          <w:fldChar w:fldCharType="begin"/>
        </w:r>
        <w:r w:rsidR="001D79CC">
          <w:rPr>
            <w:noProof/>
            <w:webHidden/>
          </w:rPr>
          <w:instrText xml:space="preserve"> PAGEREF _Toc367957113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26FCBF35"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4" w:history="1">
        <w:r w:rsidR="001D79CC" w:rsidRPr="00CD0E01">
          <w:rPr>
            <w:rStyle w:val="Hyperlink"/>
            <w:noProof/>
          </w:rPr>
          <w:t>4.3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Publication of information</w:t>
        </w:r>
        <w:r w:rsidR="001D79CC">
          <w:rPr>
            <w:noProof/>
            <w:webHidden/>
          </w:rPr>
          <w:tab/>
        </w:r>
        <w:r w:rsidR="001D79CC">
          <w:rPr>
            <w:noProof/>
            <w:webHidden/>
          </w:rPr>
          <w:fldChar w:fldCharType="begin"/>
        </w:r>
        <w:r w:rsidR="001D79CC">
          <w:rPr>
            <w:noProof/>
            <w:webHidden/>
          </w:rPr>
          <w:instrText xml:space="preserve"> PAGEREF _Toc367957114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49401B5C"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5" w:history="1">
        <w:r w:rsidR="001D79CC" w:rsidRPr="00CD0E01">
          <w:rPr>
            <w:rStyle w:val="Hyperlink"/>
            <w:noProof/>
          </w:rPr>
          <w:t>4.4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Performance verification</w:t>
        </w:r>
        <w:r w:rsidR="001D79CC">
          <w:rPr>
            <w:noProof/>
            <w:webHidden/>
          </w:rPr>
          <w:tab/>
        </w:r>
        <w:r w:rsidR="001D79CC">
          <w:rPr>
            <w:noProof/>
            <w:webHidden/>
          </w:rPr>
          <w:fldChar w:fldCharType="begin"/>
        </w:r>
        <w:r w:rsidR="001D79CC">
          <w:rPr>
            <w:noProof/>
            <w:webHidden/>
          </w:rPr>
          <w:instrText xml:space="preserve"> PAGEREF _Toc367957115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3B6680B9"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6" w:history="1">
        <w:r w:rsidR="001D79CC" w:rsidRPr="00CD0E01">
          <w:rPr>
            <w:rStyle w:val="Hyperlink"/>
            <w:noProof/>
          </w:rPr>
          <w:t>4.4.1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Coverage verification</w:t>
        </w:r>
        <w:r w:rsidR="001D79CC">
          <w:rPr>
            <w:noProof/>
            <w:webHidden/>
          </w:rPr>
          <w:tab/>
        </w:r>
        <w:r w:rsidR="001D79CC">
          <w:rPr>
            <w:noProof/>
            <w:webHidden/>
          </w:rPr>
          <w:fldChar w:fldCharType="begin"/>
        </w:r>
        <w:r w:rsidR="001D79CC">
          <w:rPr>
            <w:noProof/>
            <w:webHidden/>
          </w:rPr>
          <w:instrText xml:space="preserve"> PAGEREF _Toc367957116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66650D0D"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7" w:history="1">
        <w:r w:rsidR="001D79CC" w:rsidRPr="00CD0E01">
          <w:rPr>
            <w:rStyle w:val="Hyperlink"/>
            <w:noProof/>
            <w:highlight w:val="yellow"/>
          </w:rPr>
          <w:t>4.4.2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Availability verification</w:t>
        </w:r>
        <w:r w:rsidR="001D79CC">
          <w:rPr>
            <w:noProof/>
            <w:webHidden/>
          </w:rPr>
          <w:tab/>
        </w:r>
        <w:r w:rsidR="001D79CC">
          <w:rPr>
            <w:noProof/>
            <w:webHidden/>
          </w:rPr>
          <w:fldChar w:fldCharType="begin"/>
        </w:r>
        <w:r w:rsidR="001D79CC">
          <w:rPr>
            <w:noProof/>
            <w:webHidden/>
          </w:rPr>
          <w:instrText xml:space="preserve"> PAGEREF _Toc367957117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4DB28F60"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8" w:history="1">
        <w:r w:rsidR="001D79CC" w:rsidRPr="00CD0E01">
          <w:rPr>
            <w:rStyle w:val="Hyperlink"/>
            <w:noProof/>
            <w:highlight w:val="yellow"/>
          </w:rPr>
          <w:t>4.4.3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Continuity verification</w:t>
        </w:r>
        <w:r w:rsidR="001D79CC">
          <w:rPr>
            <w:noProof/>
            <w:webHidden/>
          </w:rPr>
          <w:tab/>
        </w:r>
        <w:r w:rsidR="001D79CC">
          <w:rPr>
            <w:noProof/>
            <w:webHidden/>
          </w:rPr>
          <w:fldChar w:fldCharType="begin"/>
        </w:r>
        <w:r w:rsidR="001D79CC">
          <w:rPr>
            <w:noProof/>
            <w:webHidden/>
          </w:rPr>
          <w:instrText xml:space="preserve"> PAGEREF _Toc367957118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5633460B"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9" w:history="1">
        <w:r w:rsidR="001D79CC" w:rsidRPr="00CD0E01">
          <w:rPr>
            <w:rStyle w:val="Hyperlink"/>
            <w:noProof/>
          </w:rPr>
          <w:t>4.4.4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Integrity verification</w:t>
        </w:r>
        <w:r w:rsidR="001D79CC">
          <w:rPr>
            <w:noProof/>
            <w:webHidden/>
          </w:rPr>
          <w:tab/>
        </w:r>
        <w:r w:rsidR="001D79CC">
          <w:rPr>
            <w:noProof/>
            <w:webHidden/>
          </w:rPr>
          <w:fldChar w:fldCharType="begin"/>
        </w:r>
        <w:r w:rsidR="001D79CC">
          <w:rPr>
            <w:noProof/>
            <w:webHidden/>
          </w:rPr>
          <w:instrText xml:space="preserve"> PAGEREF _Toc367957119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0812EA9E" w14:textId="77777777" w:rsidR="001D79CC" w:rsidRDefault="00F63DCD">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20" w:history="1">
        <w:r w:rsidR="001D79CC" w:rsidRPr="00CD0E01">
          <w:rPr>
            <w:rStyle w:val="Hyperlink"/>
            <w:noProof/>
          </w:rPr>
          <w:t>4.4.5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Accuracy verification</w:t>
        </w:r>
        <w:r w:rsidR="001D79CC">
          <w:rPr>
            <w:noProof/>
            <w:webHidden/>
          </w:rPr>
          <w:tab/>
        </w:r>
        <w:r w:rsidR="001D79CC">
          <w:rPr>
            <w:noProof/>
            <w:webHidden/>
          </w:rPr>
          <w:fldChar w:fldCharType="begin"/>
        </w:r>
        <w:r w:rsidR="001D79CC">
          <w:rPr>
            <w:noProof/>
            <w:webHidden/>
          </w:rPr>
          <w:instrText xml:space="preserve"> PAGEREF _Toc367957120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58BF61F9" w14:textId="77777777" w:rsidR="001D79CC" w:rsidRDefault="00F63DCD">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21" w:history="1">
        <w:r w:rsidR="001D79CC" w:rsidRPr="00CD0E01">
          <w:rPr>
            <w:rStyle w:val="Hyperlink"/>
            <w:noProof/>
          </w:rPr>
          <w:t>5</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References</w:t>
        </w:r>
        <w:r w:rsidR="001D79CC">
          <w:rPr>
            <w:noProof/>
            <w:webHidden/>
          </w:rPr>
          <w:tab/>
        </w:r>
        <w:r w:rsidR="001D79CC">
          <w:rPr>
            <w:noProof/>
            <w:webHidden/>
          </w:rPr>
          <w:fldChar w:fldCharType="begin"/>
        </w:r>
        <w:r w:rsidR="001D79CC">
          <w:rPr>
            <w:noProof/>
            <w:webHidden/>
          </w:rPr>
          <w:instrText xml:space="preserve"> PAGEREF _Toc367957121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411E7E99" w14:textId="77777777" w:rsidR="001D79CC" w:rsidRDefault="00F63DCD">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22" w:history="1">
        <w:r w:rsidR="001D79CC" w:rsidRPr="00CD0E01">
          <w:rPr>
            <w:rStyle w:val="Hyperlink"/>
            <w:noProof/>
          </w:rPr>
          <w:t>ANNEXES</w:t>
        </w:r>
        <w:r w:rsidR="001D79CC">
          <w:rPr>
            <w:noProof/>
            <w:webHidden/>
          </w:rPr>
          <w:tab/>
        </w:r>
        <w:r w:rsidR="001D79CC">
          <w:rPr>
            <w:noProof/>
            <w:webHidden/>
          </w:rPr>
          <w:fldChar w:fldCharType="begin"/>
        </w:r>
        <w:r w:rsidR="001D79CC">
          <w:rPr>
            <w:noProof/>
            <w:webHidden/>
          </w:rPr>
          <w:instrText xml:space="preserve"> PAGEREF _Toc367957122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9EB9810" w14:textId="77777777" w:rsidR="001D79CC" w:rsidRDefault="00F63DCD">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957123" w:history="1">
        <w:r w:rsidR="001D79CC" w:rsidRPr="00CD0E01">
          <w:rPr>
            <w:rStyle w:val="Hyperlink"/>
            <w:noProof/>
          </w:rPr>
          <w:t>ANNEX A</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Definitions</w:t>
        </w:r>
        <w:r w:rsidR="001D79CC">
          <w:rPr>
            <w:noProof/>
            <w:webHidden/>
          </w:rPr>
          <w:tab/>
        </w:r>
        <w:r w:rsidR="001D79CC">
          <w:rPr>
            <w:noProof/>
            <w:webHidden/>
          </w:rPr>
          <w:fldChar w:fldCharType="begin"/>
        </w:r>
        <w:r w:rsidR="001D79CC">
          <w:rPr>
            <w:noProof/>
            <w:webHidden/>
          </w:rPr>
          <w:instrText xml:space="preserve"> PAGEREF _Toc367957123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6E35678A"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4" w:history="1">
        <w:r w:rsidR="001D79CC" w:rsidRPr="00CD0E01">
          <w:rPr>
            <w:rStyle w:val="Hyperlink"/>
            <w:noProof/>
          </w:rPr>
          <w:t>eLoran pulse</w:t>
        </w:r>
        <w:r w:rsidR="001D79CC">
          <w:rPr>
            <w:noProof/>
            <w:webHidden/>
          </w:rPr>
          <w:tab/>
        </w:r>
        <w:r w:rsidR="001D79CC">
          <w:rPr>
            <w:noProof/>
            <w:webHidden/>
          </w:rPr>
          <w:fldChar w:fldCharType="begin"/>
        </w:r>
        <w:r w:rsidR="001D79CC">
          <w:rPr>
            <w:noProof/>
            <w:webHidden/>
          </w:rPr>
          <w:instrText xml:space="preserve"> PAGEREF _Toc367957124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11D20F26"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5" w:history="1">
        <w:r w:rsidR="001D79CC" w:rsidRPr="00CD0E01">
          <w:rPr>
            <w:rStyle w:val="Hyperlink"/>
            <w:noProof/>
          </w:rPr>
          <w:t>Loran Data Channel</w:t>
        </w:r>
        <w:r w:rsidR="001D79CC">
          <w:rPr>
            <w:noProof/>
            <w:webHidden/>
          </w:rPr>
          <w:tab/>
        </w:r>
        <w:r w:rsidR="001D79CC">
          <w:rPr>
            <w:noProof/>
            <w:webHidden/>
          </w:rPr>
          <w:fldChar w:fldCharType="begin"/>
        </w:r>
        <w:r w:rsidR="001D79CC">
          <w:rPr>
            <w:noProof/>
            <w:webHidden/>
          </w:rPr>
          <w:instrText xml:space="preserve"> PAGEREF _Toc367957125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29BDB94"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6" w:history="1">
        <w:r w:rsidR="001D79CC" w:rsidRPr="00CD0E01">
          <w:rPr>
            <w:rStyle w:val="Hyperlink"/>
            <w:noProof/>
          </w:rPr>
          <w:t>Additional Secondary Phase Factor Grid</w:t>
        </w:r>
        <w:r w:rsidR="001D79CC">
          <w:rPr>
            <w:noProof/>
            <w:webHidden/>
          </w:rPr>
          <w:tab/>
        </w:r>
        <w:r w:rsidR="001D79CC">
          <w:rPr>
            <w:noProof/>
            <w:webHidden/>
          </w:rPr>
          <w:fldChar w:fldCharType="begin"/>
        </w:r>
        <w:r w:rsidR="001D79CC">
          <w:rPr>
            <w:noProof/>
            <w:webHidden/>
          </w:rPr>
          <w:instrText xml:space="preserve"> PAGEREF _Toc367957126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70438E23"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7" w:history="1">
        <w:r w:rsidR="001D79CC" w:rsidRPr="00CD0E01">
          <w:rPr>
            <w:rStyle w:val="Hyperlink"/>
            <w:noProof/>
          </w:rPr>
          <w:t>eLoran Receiving Equipment</w:t>
        </w:r>
        <w:r w:rsidR="001D79CC">
          <w:rPr>
            <w:noProof/>
            <w:webHidden/>
          </w:rPr>
          <w:tab/>
        </w:r>
        <w:r w:rsidR="001D79CC">
          <w:rPr>
            <w:noProof/>
            <w:webHidden/>
          </w:rPr>
          <w:fldChar w:fldCharType="begin"/>
        </w:r>
        <w:r w:rsidR="001D79CC">
          <w:rPr>
            <w:noProof/>
            <w:webHidden/>
          </w:rPr>
          <w:instrText xml:space="preserve"> PAGEREF _Toc367957127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6AB0B898"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8" w:history="1">
        <w:r w:rsidR="001D79CC" w:rsidRPr="00CD0E01">
          <w:rPr>
            <w:rStyle w:val="Hyperlink"/>
            <w:noProof/>
          </w:rPr>
          <w:t>Nominal eLoran Antenna</w:t>
        </w:r>
        <w:r w:rsidR="001D79CC">
          <w:rPr>
            <w:noProof/>
            <w:webHidden/>
          </w:rPr>
          <w:tab/>
        </w:r>
        <w:r w:rsidR="001D79CC">
          <w:rPr>
            <w:noProof/>
            <w:webHidden/>
          </w:rPr>
          <w:fldChar w:fldCharType="begin"/>
        </w:r>
        <w:r w:rsidR="001D79CC">
          <w:rPr>
            <w:noProof/>
            <w:webHidden/>
          </w:rPr>
          <w:instrText xml:space="preserve"> PAGEREF _Toc367957128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18A67E01"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9" w:history="1">
        <w:r w:rsidR="001D79CC" w:rsidRPr="00CD0E01">
          <w:rPr>
            <w:rStyle w:val="Hyperlink"/>
            <w:noProof/>
          </w:rPr>
          <w:t>Legacy Loran-C Receiver</w:t>
        </w:r>
        <w:r w:rsidR="001D79CC">
          <w:rPr>
            <w:noProof/>
            <w:webHidden/>
          </w:rPr>
          <w:tab/>
        </w:r>
        <w:r w:rsidR="001D79CC">
          <w:rPr>
            <w:noProof/>
            <w:webHidden/>
          </w:rPr>
          <w:fldChar w:fldCharType="begin"/>
        </w:r>
        <w:r w:rsidR="001D79CC">
          <w:rPr>
            <w:noProof/>
            <w:webHidden/>
          </w:rPr>
          <w:instrText xml:space="preserve"> PAGEREF _Toc367957129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463CBD96"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0" w:history="1">
        <w:r w:rsidR="001D79CC" w:rsidRPr="00CD0E01">
          <w:rPr>
            <w:rStyle w:val="Hyperlink"/>
            <w:noProof/>
          </w:rPr>
          <w:t>All-in-View</w:t>
        </w:r>
        <w:r w:rsidR="001D79CC">
          <w:rPr>
            <w:noProof/>
            <w:webHidden/>
          </w:rPr>
          <w:tab/>
        </w:r>
        <w:r w:rsidR="001D79CC">
          <w:rPr>
            <w:noProof/>
            <w:webHidden/>
          </w:rPr>
          <w:fldChar w:fldCharType="begin"/>
        </w:r>
        <w:r w:rsidR="001D79CC">
          <w:rPr>
            <w:noProof/>
            <w:webHidden/>
          </w:rPr>
          <w:instrText xml:space="preserve"> PAGEREF _Toc367957130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2341F970"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1" w:history="1">
        <w:r w:rsidR="001D79CC" w:rsidRPr="00CD0E01">
          <w:rPr>
            <w:rStyle w:val="Hyperlink"/>
            <w:noProof/>
          </w:rPr>
          <w:t>Error budget</w:t>
        </w:r>
        <w:r w:rsidR="001D79CC">
          <w:rPr>
            <w:noProof/>
            <w:webHidden/>
          </w:rPr>
          <w:tab/>
        </w:r>
        <w:r w:rsidR="001D79CC">
          <w:rPr>
            <w:noProof/>
            <w:webHidden/>
          </w:rPr>
          <w:fldChar w:fldCharType="begin"/>
        </w:r>
        <w:r w:rsidR="001D79CC">
          <w:rPr>
            <w:noProof/>
            <w:webHidden/>
          </w:rPr>
          <w:instrText xml:space="preserve"> PAGEREF _Toc367957131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350AFE47"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2" w:history="1">
        <w:r w:rsidR="001D79CC" w:rsidRPr="00CD0E01">
          <w:rPr>
            <w:rStyle w:val="Hyperlink"/>
            <w:noProof/>
          </w:rPr>
          <w:t>2drms</w:t>
        </w:r>
        <w:r w:rsidR="001D79CC">
          <w:rPr>
            <w:noProof/>
            <w:webHidden/>
          </w:rPr>
          <w:tab/>
        </w:r>
        <w:r w:rsidR="001D79CC">
          <w:rPr>
            <w:noProof/>
            <w:webHidden/>
          </w:rPr>
          <w:fldChar w:fldCharType="begin"/>
        </w:r>
        <w:r w:rsidR="001D79CC">
          <w:rPr>
            <w:noProof/>
            <w:webHidden/>
          </w:rPr>
          <w:instrText xml:space="preserve"> PAGEREF _Toc367957132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01C9B34D" w14:textId="77777777" w:rsidR="001D79CC" w:rsidRDefault="00F63DCD">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3" w:history="1">
        <w:r w:rsidR="001D79CC" w:rsidRPr="00CD0E01">
          <w:rPr>
            <w:rStyle w:val="Hyperlink"/>
            <w:noProof/>
          </w:rPr>
          <w:t>APPENDIX B Service Definitions</w:t>
        </w:r>
        <w:r w:rsidR="001D79CC">
          <w:rPr>
            <w:noProof/>
            <w:webHidden/>
          </w:rPr>
          <w:tab/>
        </w:r>
        <w:r w:rsidR="001D79CC">
          <w:rPr>
            <w:noProof/>
            <w:webHidden/>
          </w:rPr>
          <w:fldChar w:fldCharType="begin"/>
        </w:r>
        <w:r w:rsidR="001D79CC">
          <w:rPr>
            <w:noProof/>
            <w:webHidden/>
          </w:rPr>
          <w:instrText xml:space="preserve"> PAGEREF _Toc367957133 \h </w:instrText>
        </w:r>
        <w:r w:rsidR="001D79CC">
          <w:rPr>
            <w:noProof/>
            <w:webHidden/>
          </w:rPr>
        </w:r>
        <w:r w:rsidR="001D79CC">
          <w:rPr>
            <w:noProof/>
            <w:webHidden/>
          </w:rPr>
          <w:fldChar w:fldCharType="separate"/>
        </w:r>
        <w:r w:rsidR="001D79CC">
          <w:rPr>
            <w:noProof/>
            <w:webHidden/>
          </w:rPr>
          <w:t>19</w:t>
        </w:r>
        <w:r w:rsidR="001D79CC">
          <w:rPr>
            <w:noProof/>
            <w:webHidden/>
          </w:rPr>
          <w:fldChar w:fldCharType="end"/>
        </w:r>
      </w:hyperlink>
    </w:p>
    <w:p w14:paraId="31F04BB8" w14:textId="77777777" w:rsidR="001D79CC" w:rsidRDefault="00F63DCD">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4" w:history="1">
        <w:r w:rsidR="001D79CC" w:rsidRPr="00CD0E01">
          <w:rPr>
            <w:rStyle w:val="Hyperlink"/>
            <w:noProof/>
          </w:rPr>
          <w:t>5.1.2</w:t>
        </w:r>
        <w:r w:rsidR="001D79CC">
          <w:rPr>
            <w:noProof/>
            <w:webHidden/>
          </w:rPr>
          <w:tab/>
        </w:r>
        <w:r w:rsidR="001D79CC">
          <w:rPr>
            <w:noProof/>
            <w:webHidden/>
          </w:rPr>
          <w:fldChar w:fldCharType="begin"/>
        </w:r>
        <w:r w:rsidR="001D79CC">
          <w:rPr>
            <w:noProof/>
            <w:webHidden/>
          </w:rPr>
          <w:instrText xml:space="preserve"> PAGEREF _Toc367957134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A9594E8" w14:textId="77777777" w:rsidR="001D79CC" w:rsidRDefault="00F63DCD">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5" w:history="1">
        <w:r w:rsidR="001D79CC" w:rsidRPr="00CD0E01">
          <w:rPr>
            <w:rStyle w:val="Hyperlink"/>
            <w:noProof/>
          </w:rPr>
          <w:t>5.1.3</w:t>
        </w:r>
        <w:r w:rsidR="001D79CC">
          <w:rPr>
            <w:noProof/>
            <w:webHidden/>
          </w:rPr>
          <w:tab/>
        </w:r>
        <w:r w:rsidR="001D79CC">
          <w:rPr>
            <w:noProof/>
            <w:webHidden/>
          </w:rPr>
          <w:fldChar w:fldCharType="begin"/>
        </w:r>
        <w:r w:rsidR="001D79CC">
          <w:rPr>
            <w:noProof/>
            <w:webHidden/>
          </w:rPr>
          <w:instrText xml:space="preserve"> PAGEREF _Toc367957135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077E6891" w14:textId="77777777" w:rsidR="001D79CC" w:rsidRDefault="00F63DCD">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6" w:history="1">
        <w:r w:rsidR="001D79CC" w:rsidRPr="00CD0E01">
          <w:rPr>
            <w:rStyle w:val="Hyperlink"/>
            <w:noProof/>
          </w:rPr>
          <w:t>5.1.4</w:t>
        </w:r>
        <w:r w:rsidR="001D79CC">
          <w:rPr>
            <w:noProof/>
            <w:webHidden/>
          </w:rPr>
          <w:tab/>
        </w:r>
        <w:r w:rsidR="001D79CC">
          <w:rPr>
            <w:noProof/>
            <w:webHidden/>
          </w:rPr>
          <w:fldChar w:fldCharType="begin"/>
        </w:r>
        <w:r w:rsidR="001D79CC">
          <w:rPr>
            <w:noProof/>
            <w:webHidden/>
          </w:rPr>
          <w:instrText xml:space="preserve"> PAGEREF _Toc367957136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177E45D0" w14:textId="77777777" w:rsidR="001D79CC" w:rsidRDefault="00F63DCD">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7" w:history="1">
        <w:r w:rsidR="001D79CC" w:rsidRPr="00CD0E01">
          <w:rPr>
            <w:rStyle w:val="Hyperlink"/>
            <w:noProof/>
            <w:lang w:val="it-IT"/>
          </w:rPr>
          <w:t>APPENDIX C Receiver Algortithms</w:t>
        </w:r>
        <w:r w:rsidR="001D79CC">
          <w:rPr>
            <w:noProof/>
            <w:webHidden/>
          </w:rPr>
          <w:tab/>
        </w:r>
        <w:r w:rsidR="001D79CC">
          <w:rPr>
            <w:noProof/>
            <w:webHidden/>
          </w:rPr>
          <w:fldChar w:fldCharType="begin"/>
        </w:r>
        <w:r w:rsidR="001D79CC">
          <w:rPr>
            <w:noProof/>
            <w:webHidden/>
          </w:rPr>
          <w:instrText xml:space="preserve"> PAGEREF _Toc367957137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2490CCF"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8" w:history="1">
        <w:r w:rsidR="001D79CC" w:rsidRPr="00CD0E01">
          <w:rPr>
            <w:rStyle w:val="Hyperlink"/>
            <w:noProof/>
          </w:rPr>
          <w:t>D.1 ASF calculation</w:t>
        </w:r>
        <w:r w:rsidR="001D79CC">
          <w:rPr>
            <w:noProof/>
            <w:webHidden/>
          </w:rPr>
          <w:tab/>
        </w:r>
        <w:r w:rsidR="001D79CC">
          <w:rPr>
            <w:noProof/>
            <w:webHidden/>
          </w:rPr>
          <w:fldChar w:fldCharType="begin"/>
        </w:r>
        <w:r w:rsidR="001D79CC">
          <w:rPr>
            <w:noProof/>
            <w:webHidden/>
          </w:rPr>
          <w:instrText xml:space="preserve"> PAGEREF _Toc367957138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277D4FA5"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39" w:history="1">
        <w:r w:rsidR="001D79CC" w:rsidRPr="00CD0E01">
          <w:rPr>
            <w:rStyle w:val="Hyperlink"/>
            <w:noProof/>
          </w:rPr>
          <w:t>5.2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D.2 RTCM SC-127 ASF Data Format</w:t>
        </w:r>
        <w:r w:rsidR="001D79CC">
          <w:rPr>
            <w:noProof/>
            <w:webHidden/>
          </w:rPr>
          <w:tab/>
        </w:r>
        <w:r w:rsidR="001D79CC">
          <w:rPr>
            <w:noProof/>
            <w:webHidden/>
          </w:rPr>
          <w:fldChar w:fldCharType="begin"/>
        </w:r>
        <w:r w:rsidR="001D79CC">
          <w:rPr>
            <w:noProof/>
            <w:webHidden/>
          </w:rPr>
          <w:instrText xml:space="preserve"> PAGEREF _Toc367957139 \h </w:instrText>
        </w:r>
        <w:r w:rsidR="001D79CC">
          <w:rPr>
            <w:noProof/>
            <w:webHidden/>
          </w:rPr>
        </w:r>
        <w:r w:rsidR="001D79CC">
          <w:rPr>
            <w:noProof/>
            <w:webHidden/>
          </w:rPr>
          <w:fldChar w:fldCharType="separate"/>
        </w:r>
        <w:r w:rsidR="001D79CC">
          <w:rPr>
            <w:noProof/>
            <w:webHidden/>
          </w:rPr>
          <w:t>30</w:t>
        </w:r>
        <w:r w:rsidR="001D79CC">
          <w:rPr>
            <w:noProof/>
            <w:webHidden/>
          </w:rPr>
          <w:fldChar w:fldCharType="end"/>
        </w:r>
      </w:hyperlink>
    </w:p>
    <w:p w14:paraId="0D653CBE" w14:textId="77777777" w:rsidR="001D79CC" w:rsidRDefault="00F63DCD">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40" w:history="1">
        <w:r w:rsidR="001D79CC" w:rsidRPr="00CD0E01">
          <w:rPr>
            <w:rStyle w:val="Hyperlink"/>
            <w:noProof/>
          </w:rPr>
          <w:t>5.3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D3 Interpolating ASF and ASF Measurement Error Data</w:t>
        </w:r>
        <w:r w:rsidR="001D79CC">
          <w:rPr>
            <w:noProof/>
            <w:webHidden/>
          </w:rPr>
          <w:tab/>
        </w:r>
        <w:r w:rsidR="001D79CC">
          <w:rPr>
            <w:noProof/>
            <w:webHidden/>
          </w:rPr>
          <w:fldChar w:fldCharType="begin"/>
        </w:r>
        <w:r w:rsidR="001D79CC">
          <w:rPr>
            <w:noProof/>
            <w:webHidden/>
          </w:rPr>
          <w:instrText xml:space="preserve"> PAGEREF _Toc367957140 \h </w:instrText>
        </w:r>
        <w:r w:rsidR="001D79CC">
          <w:rPr>
            <w:noProof/>
            <w:webHidden/>
          </w:rPr>
        </w:r>
        <w:r w:rsidR="001D79CC">
          <w:rPr>
            <w:noProof/>
            <w:webHidden/>
          </w:rPr>
          <w:fldChar w:fldCharType="separate"/>
        </w:r>
        <w:r w:rsidR="001D79CC">
          <w:rPr>
            <w:noProof/>
            <w:webHidden/>
          </w:rPr>
          <w:t>32</w:t>
        </w:r>
        <w:r w:rsidR="001D79CC">
          <w:rPr>
            <w:noProof/>
            <w:webHidden/>
          </w:rPr>
          <w:fldChar w:fldCharType="end"/>
        </w:r>
      </w:hyperlink>
    </w:p>
    <w:p w14:paraId="7FD809A7" w14:textId="77777777" w:rsidR="001D79CC" w:rsidRDefault="00F63DCD">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41" w:history="1">
        <w:r w:rsidR="001D79CC" w:rsidRPr="00CD0E01">
          <w:rPr>
            <w:rStyle w:val="Hyperlink"/>
            <w:noProof/>
          </w:rPr>
          <w:t>D.4  Integrity Algorithm</w:t>
        </w:r>
        <w:r w:rsidR="001D79CC">
          <w:rPr>
            <w:noProof/>
            <w:webHidden/>
          </w:rPr>
          <w:tab/>
        </w:r>
        <w:r w:rsidR="001D79CC">
          <w:rPr>
            <w:noProof/>
            <w:webHidden/>
          </w:rPr>
          <w:fldChar w:fldCharType="begin"/>
        </w:r>
        <w:r w:rsidR="001D79CC">
          <w:rPr>
            <w:noProof/>
            <w:webHidden/>
          </w:rPr>
          <w:instrText xml:space="preserve"> PAGEREF _Toc367957141 \h </w:instrText>
        </w:r>
        <w:r w:rsidR="001D79CC">
          <w:rPr>
            <w:noProof/>
            <w:webHidden/>
          </w:rPr>
        </w:r>
        <w:r w:rsidR="001D79CC">
          <w:rPr>
            <w:noProof/>
            <w:webHidden/>
          </w:rPr>
          <w:fldChar w:fldCharType="separate"/>
        </w:r>
        <w:r w:rsidR="001D79CC">
          <w:rPr>
            <w:noProof/>
            <w:webHidden/>
          </w:rPr>
          <w:t>34</w:t>
        </w:r>
        <w:r w:rsidR="001D79CC">
          <w:rPr>
            <w:noProof/>
            <w:webHidden/>
          </w:rPr>
          <w:fldChar w:fldCharType="end"/>
        </w:r>
      </w:hyperlink>
    </w:p>
    <w:p w14:paraId="1DF75A8F" w14:textId="77777777" w:rsidR="001D79CC" w:rsidRDefault="00F63DCD">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42" w:history="1">
        <w:r w:rsidR="001D79CC" w:rsidRPr="00CD0E01">
          <w:rPr>
            <w:rStyle w:val="Hyperlink"/>
            <w:iCs/>
            <w:noProof/>
            <w:lang w:val="it-IT"/>
          </w:rPr>
          <w:t>APPENDIX D List of stations and GRI</w:t>
        </w:r>
        <w:r w:rsidR="001D79CC">
          <w:rPr>
            <w:noProof/>
            <w:webHidden/>
          </w:rPr>
          <w:tab/>
        </w:r>
        <w:r w:rsidR="001D79CC">
          <w:rPr>
            <w:noProof/>
            <w:webHidden/>
          </w:rPr>
          <w:fldChar w:fldCharType="begin"/>
        </w:r>
        <w:r w:rsidR="001D79CC">
          <w:rPr>
            <w:noProof/>
            <w:webHidden/>
          </w:rPr>
          <w:instrText xml:space="preserve"> PAGEREF _Toc367957142 \h </w:instrText>
        </w:r>
        <w:r w:rsidR="001D79CC">
          <w:rPr>
            <w:noProof/>
            <w:webHidden/>
          </w:rPr>
        </w:r>
        <w:r w:rsidR="001D79CC">
          <w:rPr>
            <w:noProof/>
            <w:webHidden/>
          </w:rPr>
          <w:fldChar w:fldCharType="separate"/>
        </w:r>
        <w:r w:rsidR="001D79CC">
          <w:rPr>
            <w:noProof/>
            <w:webHidden/>
          </w:rPr>
          <w:t>41</w:t>
        </w:r>
        <w:r w:rsidR="001D79CC">
          <w:rPr>
            <w:noProof/>
            <w:webHidden/>
          </w:rPr>
          <w:fldChar w:fldCharType="end"/>
        </w:r>
      </w:hyperlink>
    </w:p>
    <w:p w14:paraId="2C59640F" w14:textId="77777777" w:rsidR="003F4757" w:rsidRPr="00F92C80" w:rsidRDefault="003F4757" w:rsidP="00A60E3A">
      <w:r>
        <w:rPr>
          <w:rFonts w:ascii="Arial" w:hAnsi="Arial"/>
          <w:b/>
          <w:smallCaps/>
          <w:sz w:val="22"/>
        </w:rPr>
        <w:fldChar w:fldCharType="end"/>
      </w:r>
    </w:p>
    <w:p w14:paraId="7C6065DE" w14:textId="77777777" w:rsidR="003F4757" w:rsidRDefault="003F4757" w:rsidP="00A60E3A">
      <w:pPr>
        <w:pStyle w:val="Heading1"/>
      </w:pPr>
      <w:r w:rsidRPr="00A60E3A">
        <w:br w:type="page"/>
      </w:r>
      <w:bookmarkStart w:id="9" w:name="_Toc367957093"/>
      <w:r>
        <w:lastRenderedPageBreak/>
        <w:t>Introduction</w:t>
      </w:r>
      <w:bookmarkEnd w:id="9"/>
    </w:p>
    <w:p w14:paraId="1930EE5C" w14:textId="2485205B" w:rsidR="00D017EB" w:rsidRPr="00D017EB" w:rsidRDefault="001D79CC" w:rsidP="00D017EB">
      <w:pPr>
        <w:pStyle w:val="Default"/>
        <w:spacing w:before="120" w:after="120"/>
        <w:jc w:val="both"/>
        <w:rPr>
          <w:rFonts w:ascii="Times New Roman" w:hAnsi="Times New Roman" w:cs="Times New Roman"/>
          <w:color w:val="auto"/>
          <w:szCs w:val="20"/>
          <w:lang w:val="en-GB" w:eastAsia="fi-FI"/>
        </w:rPr>
      </w:pPr>
      <w:r w:rsidRPr="00D017EB">
        <w:rPr>
          <w:rFonts w:ascii="Times New Roman" w:hAnsi="Times New Roman" w:cs="Times New Roman"/>
          <w:color w:val="auto"/>
          <w:szCs w:val="20"/>
          <w:lang w:val="en-GB" w:eastAsia="fi-FI"/>
        </w:rPr>
        <w:t>E</w:t>
      </w:r>
      <w:ins w:id="10" w:author="alang" w:date="2013-09-26T11:10:00Z">
        <w:r>
          <w:rPr>
            <w:rFonts w:ascii="Times New Roman" w:hAnsi="Times New Roman" w:cs="Times New Roman"/>
            <w:color w:val="auto"/>
            <w:szCs w:val="20"/>
            <w:lang w:val="en-GB" w:eastAsia="fi-FI"/>
          </w:rPr>
          <w:t xml:space="preserve">nhanced </w:t>
        </w:r>
      </w:ins>
      <w:r w:rsidR="00D017EB" w:rsidRPr="00D017EB">
        <w:rPr>
          <w:rFonts w:ascii="Times New Roman" w:hAnsi="Times New Roman" w:cs="Times New Roman"/>
          <w:color w:val="auto"/>
          <w:szCs w:val="20"/>
          <w:lang w:val="en-GB" w:eastAsia="fi-FI"/>
        </w:rPr>
        <w:t>Loran</w:t>
      </w:r>
      <w:ins w:id="11" w:author="alang" w:date="2013-09-26T11:10:00Z">
        <w:r>
          <w:rPr>
            <w:rFonts w:ascii="Times New Roman" w:hAnsi="Times New Roman" w:cs="Times New Roman"/>
            <w:color w:val="auto"/>
            <w:szCs w:val="20"/>
            <w:lang w:val="en-GB" w:eastAsia="fi-FI"/>
          </w:rPr>
          <w:t xml:space="preserve"> (eLoran)</w:t>
        </w:r>
      </w:ins>
      <w:r w:rsidR="00D017EB" w:rsidRPr="00D017EB">
        <w:rPr>
          <w:rFonts w:ascii="Times New Roman" w:hAnsi="Times New Roman" w:cs="Times New Roman"/>
          <w:color w:val="auto"/>
          <w:szCs w:val="20"/>
          <w:lang w:val="en-GB" w:eastAsia="fi-FI"/>
        </w:rPr>
        <w:t xml:space="preserve"> is </w:t>
      </w:r>
      <w:r w:rsidR="00D017EB">
        <w:rPr>
          <w:rFonts w:ascii="Times New Roman" w:hAnsi="Times New Roman" w:cs="Times New Roman"/>
          <w:color w:val="auto"/>
          <w:szCs w:val="20"/>
          <w:lang w:val="en-GB" w:eastAsia="fi-FI"/>
        </w:rPr>
        <w:t>a</w:t>
      </w:r>
      <w:r w:rsidR="00D017EB" w:rsidRPr="00D017EB">
        <w:rPr>
          <w:rFonts w:ascii="Times New Roman" w:hAnsi="Times New Roman" w:cs="Times New Roman"/>
          <w:color w:val="auto"/>
          <w:szCs w:val="20"/>
          <w:lang w:val="en-GB" w:eastAsia="fi-FI"/>
        </w:rPr>
        <w:t xml:space="preserve"> low-frequency, LOng-RAnge Navigation (</w:t>
      </w:r>
      <w:del w:id="12" w:author="alang" w:date="2013-09-26T11:11:00Z">
        <w:r w:rsidR="00D017EB" w:rsidRPr="00D017EB" w:rsidDel="001D79CC">
          <w:rPr>
            <w:rFonts w:ascii="Times New Roman" w:hAnsi="Times New Roman" w:cs="Times New Roman"/>
            <w:color w:val="auto"/>
            <w:szCs w:val="20"/>
            <w:lang w:val="en-GB" w:eastAsia="fi-FI"/>
          </w:rPr>
          <w:delText>LORAN</w:delText>
        </w:r>
      </w:del>
      <w:ins w:id="13" w:author="alang" w:date="2013-09-26T11:11:00Z">
        <w:r>
          <w:rPr>
            <w:rFonts w:ascii="Times New Roman" w:hAnsi="Times New Roman" w:cs="Times New Roman"/>
            <w:color w:val="auto"/>
            <w:szCs w:val="20"/>
            <w:lang w:val="en-GB" w:eastAsia="fi-FI"/>
          </w:rPr>
          <w:t>Loran</w:t>
        </w:r>
      </w:ins>
      <w:r w:rsidR="00D017EB" w:rsidRPr="00D017EB">
        <w:rPr>
          <w:rFonts w:ascii="Times New Roman" w:hAnsi="Times New Roman" w:cs="Times New Roman"/>
          <w:color w:val="auto"/>
          <w:szCs w:val="20"/>
          <w:lang w:val="en-GB" w:eastAsia="fi-FI"/>
        </w:rPr>
        <w:t>) system</w:t>
      </w:r>
      <w:r w:rsidR="00D017EB">
        <w:rPr>
          <w:rFonts w:ascii="Times New Roman" w:hAnsi="Times New Roman" w:cs="Times New Roman"/>
          <w:color w:val="auto"/>
          <w:szCs w:val="20"/>
          <w:lang w:val="en-GB" w:eastAsia="fi-FI"/>
        </w:rPr>
        <w:t>, capable of providing</w:t>
      </w:r>
      <w:r w:rsidR="00D017EB" w:rsidRPr="00D017EB">
        <w:rPr>
          <w:rFonts w:ascii="Times New Roman" w:hAnsi="Times New Roman" w:cs="Times New Roman"/>
          <w:color w:val="auto"/>
          <w:szCs w:val="20"/>
          <w:lang w:val="en-GB" w:eastAsia="fi-FI"/>
        </w:rPr>
        <w:t xml:space="preserve"> positioning, </w:t>
      </w:r>
      <w:r w:rsidR="00D017EB">
        <w:rPr>
          <w:rFonts w:ascii="Times New Roman" w:hAnsi="Times New Roman" w:cs="Times New Roman"/>
          <w:color w:val="auto"/>
          <w:szCs w:val="20"/>
          <w:lang w:val="en-GB" w:eastAsia="fi-FI"/>
        </w:rPr>
        <w:t>navigation</w:t>
      </w:r>
      <w:r w:rsidR="00D017EB" w:rsidRPr="00D017EB">
        <w:rPr>
          <w:rFonts w:ascii="Times New Roman" w:hAnsi="Times New Roman" w:cs="Times New Roman"/>
          <w:color w:val="auto"/>
          <w:szCs w:val="20"/>
          <w:lang w:val="en-GB" w:eastAsia="fi-FI"/>
        </w:rPr>
        <w:t xml:space="preserve"> and timing (PNT) service for use by many modes of transport</w:t>
      </w:r>
      <w:r w:rsidR="00D017EB">
        <w:rPr>
          <w:rFonts w:ascii="Times New Roman" w:hAnsi="Times New Roman" w:cs="Times New Roman"/>
          <w:color w:val="auto"/>
          <w:szCs w:val="20"/>
          <w:lang w:val="en-GB" w:eastAsia="fi-FI"/>
        </w:rPr>
        <w:t>, including maritime</w:t>
      </w:r>
      <w:r w:rsidR="00D017EB" w:rsidRPr="00D017EB">
        <w:rPr>
          <w:rFonts w:ascii="Times New Roman" w:hAnsi="Times New Roman" w:cs="Times New Roman"/>
          <w:color w:val="auto"/>
          <w:szCs w:val="20"/>
          <w:lang w:val="en-GB" w:eastAsia="fi-FI"/>
        </w:rPr>
        <w:t xml:space="preserve">.  It is a PNT system operating at an assigned frequency of 100 kHz utilizing pulses from widely spaced transmitting stations in which the receiver’s position is determined by the measurement of the times of arrival of these pulses. </w:t>
      </w:r>
    </w:p>
    <w:p w14:paraId="05350AE1" w14:textId="55D03AE3" w:rsidR="003F4757" w:rsidRPr="00904E3C" w:rsidRDefault="00D017EB" w:rsidP="00D017EB">
      <w:pPr>
        <w:rPr>
          <w:sz w:val="24"/>
          <w:lang w:val="en-US"/>
        </w:rPr>
      </w:pPr>
      <w:r>
        <w:rPr>
          <w:sz w:val="24"/>
        </w:rPr>
        <w:t xml:space="preserve">Service providers are opting to provide eLoran services as part of a robust PNT solution, as eLoran is dissimilar and complementary to GNSS.  </w:t>
      </w:r>
      <w:r w:rsidRPr="00D017EB">
        <w:rPr>
          <w:sz w:val="24"/>
        </w:rPr>
        <w:t xml:space="preserve"> </w:t>
      </w:r>
      <w:r w:rsidR="00E446EA" w:rsidRPr="00E446EA">
        <w:rPr>
          <w:sz w:val="24"/>
        </w:rPr>
        <w:t xml:space="preserve">The aim of this Recommendation is </w:t>
      </w:r>
      <w:r w:rsidR="00D87901">
        <w:rPr>
          <w:sz w:val="24"/>
        </w:rPr>
        <w:t>to</w:t>
      </w:r>
      <w:r w:rsidR="00E446EA" w:rsidRPr="00E446EA">
        <w:rPr>
          <w:sz w:val="24"/>
        </w:rPr>
        <w:t xml:space="preserve"> enable service providers to deliver, monitor and assess the performance of eLoran services in a common manner.   </w:t>
      </w:r>
      <w:moveFromRangeStart w:id="14" w:author="alang" w:date="2013-09-26T11:13:00Z" w:name="move367957312"/>
      <w:moveFrom w:id="15" w:author="alang" w:date="2013-09-26T11:13:00Z">
        <w:r w:rsidR="003F4757" w:rsidRPr="00FC7BF1" w:rsidDel="001D79CC">
          <w:rPr>
            <w:sz w:val="24"/>
          </w:rPr>
          <w:t xml:space="preserve">The service provider is recommended to publish that they follow IMO and IALA Recommendations for the provision of </w:t>
        </w:r>
        <w:r w:rsidR="00D12CDA" w:rsidDel="001D79CC">
          <w:rPr>
            <w:sz w:val="24"/>
          </w:rPr>
          <w:t>eLoran</w:t>
        </w:r>
        <w:r w:rsidR="003F4757" w:rsidRPr="00FC7BF1" w:rsidDel="001D79CC">
          <w:rPr>
            <w:sz w:val="24"/>
          </w:rPr>
          <w:t xml:space="preserve">, giving emphasis to the provision of integrity information.  </w:t>
        </w:r>
      </w:moveFrom>
      <w:moveFromRangeEnd w:id="14"/>
    </w:p>
    <w:p w14:paraId="5EEF09D7" w14:textId="3559E269" w:rsidR="003F4757" w:rsidRPr="00FC7BF1" w:rsidDel="001D79CC" w:rsidRDefault="003F4757" w:rsidP="00B53D0E">
      <w:pPr>
        <w:jc w:val="both"/>
        <w:rPr>
          <w:del w:id="16" w:author="alang" w:date="2013-09-26T11:10:00Z"/>
          <w:sz w:val="24"/>
        </w:rPr>
      </w:pPr>
    </w:p>
    <w:p w14:paraId="13596E7A" w14:textId="77777777" w:rsidR="003F4757" w:rsidRDefault="003F4757" w:rsidP="00B53D0E">
      <w:pPr>
        <w:jc w:val="both"/>
        <w:rPr>
          <w:sz w:val="24"/>
        </w:rPr>
      </w:pPr>
      <w:r w:rsidRPr="00FC7BF1">
        <w:rPr>
          <w:sz w:val="24"/>
        </w:rPr>
        <w:t xml:space="preserve">System performance is based on the assumptions that the system provider conforms to these Recommendations and that the user equipment meets the design and installation standards as specified. </w:t>
      </w:r>
    </w:p>
    <w:p w14:paraId="68EFEAFA" w14:textId="77777777" w:rsidR="003F4757" w:rsidRDefault="003F4757" w:rsidP="00B53D0E">
      <w:pPr>
        <w:jc w:val="both"/>
        <w:rPr>
          <w:sz w:val="24"/>
        </w:rPr>
      </w:pPr>
    </w:p>
    <w:p w14:paraId="57165C8C" w14:textId="77777777" w:rsidR="003F4757" w:rsidRDefault="003F4757" w:rsidP="00B53D0E">
      <w:pPr>
        <w:pStyle w:val="Heading2"/>
        <w:tabs>
          <w:tab w:val="num" w:pos="840"/>
        </w:tabs>
      </w:pPr>
      <w:bookmarkStart w:id="17" w:name="_Toc367957094"/>
      <w:r>
        <w:t>Document overview</w:t>
      </w:r>
      <w:bookmarkEnd w:id="17"/>
    </w:p>
    <w:p w14:paraId="0FE95E00" w14:textId="77777777" w:rsidR="003F4757" w:rsidRDefault="003F4757" w:rsidP="00B53D0E">
      <w:pPr>
        <w:pStyle w:val="Heading3"/>
      </w:pPr>
      <w:bookmarkStart w:id="18" w:name="_Toc367957095"/>
      <w:r>
        <w:t>Chapter 2: Performance Requirements</w:t>
      </w:r>
      <w:bookmarkEnd w:id="18"/>
    </w:p>
    <w:p w14:paraId="06C7D223" w14:textId="77777777" w:rsidR="003F4757" w:rsidRDefault="003F4757" w:rsidP="00B53D0E">
      <w:r>
        <w:t xml:space="preserve">The chapter defines and details the overall performance requirements for the broadcast </w:t>
      </w:r>
      <w:r w:rsidR="001849BB">
        <w:t>with main focus on</w:t>
      </w:r>
      <w:r>
        <w:t xml:space="preserve"> IMO resolution A.1046 (27). The performance requirements are absolute accuracy, integrity, continuity, availability and coverage.</w:t>
      </w:r>
    </w:p>
    <w:p w14:paraId="3AD53BAB" w14:textId="77777777" w:rsidR="003F4757" w:rsidRDefault="003F4757" w:rsidP="00B53D0E">
      <w:pPr>
        <w:pStyle w:val="Heading3"/>
      </w:pPr>
      <w:bookmarkStart w:id="19" w:name="_Toc367957096"/>
      <w:r>
        <w:t>Chapter 3: Technical Aspects</w:t>
      </w:r>
      <w:bookmarkEnd w:id="19"/>
    </w:p>
    <w:p w14:paraId="215ED661" w14:textId="77777777" w:rsidR="003F4757" w:rsidRDefault="003F4757" w:rsidP="00B53D0E">
      <w:r>
        <w:t>The chapter provides technical aspects for a service pro</w:t>
      </w:r>
      <w:r w:rsidR="001849BB">
        <w:t>vider to develop and maintain eLoran services</w:t>
      </w:r>
      <w:r>
        <w:t xml:space="preserve">. The chapter gives a guideline on </w:t>
      </w:r>
      <w:r w:rsidR="001849BB">
        <w:t xml:space="preserve">how </w:t>
      </w:r>
      <w:r>
        <w:t xml:space="preserve">to </w:t>
      </w:r>
      <w:r w:rsidR="001849BB">
        <w:t>fulfil</w:t>
      </w:r>
      <w:r>
        <w:t xml:space="preserve"> the performance requirements.</w:t>
      </w:r>
    </w:p>
    <w:p w14:paraId="4E53171C" w14:textId="77777777" w:rsidR="003F4757" w:rsidRDefault="003F4757" w:rsidP="00B53D0E">
      <w:pPr>
        <w:pStyle w:val="Heading3"/>
      </w:pPr>
      <w:bookmarkStart w:id="20" w:name="_Toc367957097"/>
      <w:r>
        <w:t>Chapter 4: Operational Aspects</w:t>
      </w:r>
      <w:bookmarkEnd w:id="20"/>
    </w:p>
    <w:p w14:paraId="64AA7F23" w14:textId="6EC20CC3" w:rsidR="003F4757" w:rsidRDefault="003F4757" w:rsidP="00B53D0E">
      <w:r>
        <w:t xml:space="preserve">The chapter gives the </w:t>
      </w:r>
      <w:r w:rsidR="00D87901">
        <w:t>service provider</w:t>
      </w:r>
      <w:r>
        <w:t xml:space="preserve"> an understanding on how to operate and validate </w:t>
      </w:r>
      <w:r w:rsidR="001849BB">
        <w:t>an eLoran service</w:t>
      </w:r>
      <w:r>
        <w:t xml:space="preserve"> during its lifetime with respect to the performance requirements. </w:t>
      </w:r>
    </w:p>
    <w:p w14:paraId="7BDC461E" w14:textId="77777777" w:rsidR="003F4757" w:rsidRDefault="003F4757" w:rsidP="00B53D0E">
      <w:pPr>
        <w:pStyle w:val="Heading3"/>
      </w:pPr>
      <w:bookmarkStart w:id="21" w:name="_Toc367957098"/>
      <w:r>
        <w:t>Chapter 5: Publication of Information</w:t>
      </w:r>
      <w:bookmarkEnd w:id="21"/>
    </w:p>
    <w:p w14:paraId="4C7AD606" w14:textId="77777777" w:rsidR="003F4757" w:rsidRDefault="001849BB" w:rsidP="00B53D0E">
      <w:r>
        <w:t>An eLoran</w:t>
      </w:r>
      <w:r w:rsidR="003F4757">
        <w:t xml:space="preserve"> service provider should inform the </w:t>
      </w:r>
      <w:r>
        <w:t>user</w:t>
      </w:r>
      <w:r w:rsidR="003F4757">
        <w:t xml:space="preserve"> about the system, and this chapter d</w:t>
      </w:r>
      <w:r>
        <w:t>eals with which data to publicis</w:t>
      </w:r>
      <w:r w:rsidR="003F4757">
        <w:t xml:space="preserve">e. </w:t>
      </w:r>
    </w:p>
    <w:p w14:paraId="1F717807" w14:textId="77777777" w:rsidR="003F4757" w:rsidRDefault="003F4757" w:rsidP="00B53D0E">
      <w:pPr>
        <w:pStyle w:val="Heading3"/>
      </w:pPr>
      <w:bookmarkStart w:id="22" w:name="_Toc367957099"/>
      <w:r>
        <w:t>Chapter 6: References</w:t>
      </w:r>
      <w:bookmarkEnd w:id="22"/>
    </w:p>
    <w:p w14:paraId="5F1661D5" w14:textId="6DD54D7D" w:rsidR="003F4757" w:rsidRDefault="00D87901" w:rsidP="00B53D0E">
      <w:pPr>
        <w:pStyle w:val="Heading3"/>
      </w:pPr>
      <w:bookmarkStart w:id="23" w:name="_Toc367957100"/>
      <w:r>
        <w:t>Appendices</w:t>
      </w:r>
      <w:bookmarkEnd w:id="23"/>
    </w:p>
    <w:p w14:paraId="78B4188B" w14:textId="77777777" w:rsidR="003F4757" w:rsidRDefault="003F4757" w:rsidP="00B53D0E">
      <w:r>
        <w:t>Annexes includes examples on calculations, technical implementations etc. The following annexes are included:</w:t>
      </w:r>
    </w:p>
    <w:p w14:paraId="301E897A" w14:textId="77777777" w:rsidR="003F4757" w:rsidRDefault="003F4757" w:rsidP="00B53D0E"/>
    <w:p w14:paraId="1E8CE643" w14:textId="77777777" w:rsidR="003F4757" w:rsidRDefault="003F4757" w:rsidP="00B53D0E">
      <w:r>
        <w:t>Annex 1: TBD</w:t>
      </w:r>
    </w:p>
    <w:p w14:paraId="1E6A631F" w14:textId="77777777" w:rsidR="003F4757" w:rsidRDefault="003F4757" w:rsidP="00B53D0E">
      <w:r>
        <w:t>Annex 2: TBD</w:t>
      </w:r>
    </w:p>
    <w:p w14:paraId="72695A60" w14:textId="77777777" w:rsidR="003F4757" w:rsidRDefault="003F4757" w:rsidP="00B53D0E">
      <w:r>
        <w:t>Annex …</w:t>
      </w:r>
    </w:p>
    <w:p w14:paraId="4EBD04F8" w14:textId="77777777" w:rsidR="003F4757" w:rsidRDefault="003F4757" w:rsidP="00B53D0E">
      <w:r>
        <w:t>Annex…</w:t>
      </w:r>
    </w:p>
    <w:p w14:paraId="44746DBE" w14:textId="77777777" w:rsidR="003F4757" w:rsidRDefault="003F4757" w:rsidP="00B53D0E">
      <w:r>
        <w:t>Annex N: TBD</w:t>
      </w:r>
    </w:p>
    <w:p w14:paraId="41A2EF16" w14:textId="77777777" w:rsidR="003F4757" w:rsidRDefault="003F4757" w:rsidP="005F53A2">
      <w:pPr>
        <w:pStyle w:val="Heading1"/>
      </w:pPr>
      <w:bookmarkStart w:id="24" w:name="_Toc367957101"/>
      <w:r>
        <w:lastRenderedPageBreak/>
        <w:t>Performance Requirements</w:t>
      </w:r>
      <w:bookmarkEnd w:id="24"/>
    </w:p>
    <w:p w14:paraId="117F7B32" w14:textId="77777777" w:rsidR="001D79CC" w:rsidRDefault="001D79CC">
      <w:pPr>
        <w:pStyle w:val="Heading2"/>
        <w:rPr>
          <w:ins w:id="25" w:author="alang" w:date="2013-09-26T11:15:00Z"/>
        </w:rPr>
        <w:pPrChange w:id="26" w:author="alang" w:date="2013-09-26T11:15:00Z">
          <w:pPr>
            <w:jc w:val="both"/>
          </w:pPr>
        </w:pPrChange>
      </w:pPr>
      <w:ins w:id="27" w:author="alang" w:date="2013-09-26T11:15:00Z">
        <w:r>
          <w:t>Definitions</w:t>
        </w:r>
      </w:ins>
    </w:p>
    <w:p w14:paraId="4B06B47E" w14:textId="77777777" w:rsidR="00BC7F34" w:rsidRDefault="00BC7F34" w:rsidP="00BC7F34">
      <w:pPr>
        <w:jc w:val="both"/>
        <w:rPr>
          <w:ins w:id="28" w:author="alang" w:date="2013-09-26T11:17:00Z"/>
        </w:rPr>
      </w:pPr>
      <w:ins w:id="29" w:author="alang" w:date="2013-09-26T11:17:00Z">
        <w:r w:rsidRPr="00D61AC3">
          <w:t xml:space="preserve">System performance is characterised by a number of different aspects, including Accuracy, Integrity, Continuity, Availability and Coverage, each of which is defined in IMO 915 (22) </w:t>
        </w:r>
        <w:r>
          <w:t xml:space="preserve">&amp; IMO 1046 (27) </w:t>
        </w:r>
        <w:r w:rsidRPr="00D61AC3">
          <w:t>as:</w:t>
        </w:r>
      </w:ins>
    </w:p>
    <w:p w14:paraId="5B472C33" w14:textId="77777777" w:rsidR="00BC7F34" w:rsidRDefault="00BC7F34" w:rsidP="00BC7F34">
      <w:pPr>
        <w:jc w:val="both"/>
        <w:rPr>
          <w:ins w:id="30" w:author="alang" w:date="2013-09-26T11:17:00Z"/>
        </w:rPr>
      </w:pPr>
      <w:ins w:id="31" w:author="alang" w:date="2013-09-26T11:17:00Z">
        <w:r w:rsidRPr="00D61AC3">
          <w:rPr>
            <w:u w:val="single"/>
          </w:rPr>
          <w:t>Absolute accuracy</w:t>
        </w:r>
        <w:r w:rsidRPr="00D61AC3">
          <w:t xml:space="preserve"> (Geodetic or Geographic accuracy). The accuracy of a position estimate with respect to the geographic or geodetic co-ordinates of the Earth.</w:t>
        </w:r>
      </w:ins>
    </w:p>
    <w:p w14:paraId="547785FB" w14:textId="77777777" w:rsidR="00BC7F34" w:rsidRDefault="00BC7F34" w:rsidP="00BC7F34">
      <w:pPr>
        <w:jc w:val="both"/>
        <w:rPr>
          <w:ins w:id="32" w:author="alang" w:date="2013-09-26T11:17:00Z"/>
        </w:rPr>
      </w:pPr>
      <w:ins w:id="33" w:author="alang" w:date="2013-09-26T11:17:00Z">
        <w:r w:rsidRPr="00D61AC3">
          <w:rPr>
            <w:u w:val="single"/>
          </w:rPr>
          <w:t>Integrity</w:t>
        </w:r>
        <w:r w:rsidRPr="00D61AC3">
          <w:t>. The ability to provide users with warnings within a specified time when the system</w:t>
        </w:r>
        <w:r>
          <w:t xml:space="preserve"> </w:t>
        </w:r>
        <w:r w:rsidRPr="00D61AC3">
          <w:t>should not be used for navigation.</w:t>
        </w:r>
      </w:ins>
    </w:p>
    <w:p w14:paraId="085BC5C7" w14:textId="77777777" w:rsidR="00BC7F34" w:rsidRDefault="00BC7F34" w:rsidP="00BC7F34">
      <w:pPr>
        <w:jc w:val="both"/>
        <w:rPr>
          <w:ins w:id="34" w:author="alang" w:date="2013-09-26T11:17:00Z"/>
        </w:rPr>
      </w:pPr>
      <w:ins w:id="35" w:author="alang" w:date="2013-09-26T11:17:00Z">
        <w:r w:rsidRPr="00D61AC3">
          <w:rPr>
            <w:u w:val="single"/>
          </w:rPr>
          <w:t>Continuity</w:t>
        </w:r>
        <w:r w:rsidRPr="00D61AC3">
          <w:t>.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ins>
    </w:p>
    <w:p w14:paraId="43BF23BB" w14:textId="77777777" w:rsidR="00BC7F34" w:rsidRDefault="00BC7F34" w:rsidP="00BC7F34">
      <w:pPr>
        <w:jc w:val="both"/>
        <w:rPr>
          <w:ins w:id="36" w:author="alang" w:date="2013-09-26T11:17:00Z"/>
        </w:rPr>
      </w:pPr>
      <w:ins w:id="37" w:author="alang" w:date="2013-09-26T11:17:00Z">
        <w:r w:rsidRPr="00D61AC3">
          <w:rPr>
            <w:u w:val="single"/>
          </w:rPr>
          <w:t>Availability</w:t>
        </w:r>
        <w:r w:rsidRPr="00D61AC3">
          <w:t>. The percentage of time that an aid, or system of aids, is performing a required function under stated conditions (i</w:t>
        </w:r>
        <w:r w:rsidRPr="00D61AC3">
          <w:rPr>
            <w:highlight w:val="yellow"/>
          </w:rPr>
          <w:t>.e. when it provides the required integrity for the given accuracy</w:t>
        </w:r>
        <w:r w:rsidRPr="00D61AC3">
          <w:t xml:space="preserve"> </w:t>
        </w:r>
        <w:r w:rsidRPr="00D61AC3">
          <w:rPr>
            <w:highlight w:val="yellow"/>
          </w:rPr>
          <w:t>level</w:t>
        </w:r>
        <w:r w:rsidRPr="00D61AC3">
          <w:t xml:space="preserve">). Non-availability can be caused by scheduled and/or unscheduled interruptions.  </w:t>
        </w:r>
        <w:r>
          <w:t xml:space="preserve"> </w:t>
        </w:r>
      </w:ins>
    </w:p>
    <w:p w14:paraId="16CA9EDE" w14:textId="77777777" w:rsidR="00BC7F34" w:rsidRDefault="00BC7F34" w:rsidP="00BC7F34">
      <w:pPr>
        <w:jc w:val="both"/>
        <w:rPr>
          <w:ins w:id="38" w:author="alang" w:date="2013-09-26T11:17:00Z"/>
        </w:rPr>
      </w:pPr>
      <w:ins w:id="39" w:author="alang" w:date="2013-09-26T11:17:00Z">
        <w:r w:rsidRPr="00D61AC3">
          <w:rPr>
            <w:u w:val="single"/>
          </w:rPr>
          <w:t>Coverage</w:t>
        </w:r>
        <w:r w:rsidRPr="00D61AC3">
          <w:t>. The coverage provided by a radionavigation system is that surface area or space volume in which the signals are adequate to permit the user to determine position to a specified level of performance.</w:t>
        </w:r>
      </w:ins>
    </w:p>
    <w:p w14:paraId="6E323455" w14:textId="77777777" w:rsidR="001D79CC" w:rsidRPr="001D79CC" w:rsidRDefault="001D79CC">
      <w:pPr>
        <w:rPr>
          <w:ins w:id="40" w:author="alang" w:date="2013-09-26T11:15:00Z"/>
        </w:rPr>
        <w:pPrChange w:id="41" w:author="alang" w:date="2013-09-26T11:15:00Z">
          <w:pPr>
            <w:jc w:val="both"/>
          </w:pPr>
        </w:pPrChange>
      </w:pPr>
    </w:p>
    <w:p w14:paraId="10010CC1" w14:textId="77777777" w:rsidR="001D79CC" w:rsidRDefault="001D79CC">
      <w:pPr>
        <w:pStyle w:val="Heading2"/>
        <w:rPr>
          <w:ins w:id="42" w:author="alang" w:date="2013-09-26T11:15:00Z"/>
        </w:rPr>
        <w:pPrChange w:id="43" w:author="alang" w:date="2013-09-26T11:15:00Z">
          <w:pPr>
            <w:jc w:val="both"/>
          </w:pPr>
        </w:pPrChange>
      </w:pPr>
      <w:ins w:id="44" w:author="alang" w:date="2013-09-26T11:15:00Z">
        <w:r>
          <w:t>Performance Requirements</w:t>
        </w:r>
      </w:ins>
    </w:p>
    <w:p w14:paraId="22BAE966" w14:textId="67224DA2" w:rsidR="00B72AD1" w:rsidDel="00BC7F34" w:rsidRDefault="003F4757" w:rsidP="000A151B">
      <w:pPr>
        <w:jc w:val="both"/>
        <w:rPr>
          <w:del w:id="45" w:author="alang" w:date="2013-09-26T11:18:00Z"/>
        </w:rPr>
      </w:pPr>
      <w:del w:id="46" w:author="alang" w:date="2013-09-26T11:18:00Z">
        <w:r w:rsidRPr="00DE04B4" w:rsidDel="00BC7F34">
          <w:delText xml:space="preserve">The requirements on radio navigation systems and assigned augmentation services is characterised by 5 </w:delText>
        </w:r>
        <w:r w:rsidDel="00BC7F34">
          <w:delText>performance</w:delText>
        </w:r>
        <w:r w:rsidRPr="00DE04B4" w:rsidDel="00BC7F34">
          <w:delText xml:space="preserve"> parameters </w:delText>
        </w:r>
        <w:r w:rsidDel="00BC7F34">
          <w:delText>described</w:delText>
        </w:r>
        <w:r w:rsidRPr="00DE04B4" w:rsidDel="00BC7F34">
          <w:delText xml:space="preserve"> in IMO A.915(22): accuracy, integrity, continuity, availability, and coverage.</w:delText>
        </w:r>
        <w:r w:rsidR="00DB5BDC" w:rsidDel="00BC7F34">
          <w:delText xml:space="preserve"> Definitions of these parameters is given in the Appe</w:delText>
        </w:r>
        <w:r w:rsidR="00D87901" w:rsidDel="00BC7F34">
          <w:delText>n</w:delText>
        </w:r>
        <w:r w:rsidR="00DB5BDC" w:rsidDel="00BC7F34">
          <w:delText>dix.</w:delText>
        </w:r>
      </w:del>
    </w:p>
    <w:p w14:paraId="7798AFB0" w14:textId="544FF281" w:rsidR="003F4757" w:rsidRPr="00F76787" w:rsidRDefault="003F4757" w:rsidP="000A151B">
      <w:pPr>
        <w:jc w:val="both"/>
      </w:pPr>
      <w:r w:rsidRPr="00F76787">
        <w:t xml:space="preserve">IMO </w:t>
      </w:r>
      <w:ins w:id="47" w:author="alang" w:date="2013-09-26T11:18:00Z">
        <w:r w:rsidR="0077634A">
          <w:t>R</w:t>
        </w:r>
      </w:ins>
      <w:del w:id="48" w:author="alang" w:date="2013-09-26T11:18:00Z">
        <w:r w:rsidRPr="00F76787" w:rsidDel="0077634A">
          <w:delText>r</w:delText>
        </w:r>
      </w:del>
      <w:r w:rsidRPr="00F76787">
        <w:t xml:space="preserve">esolution A.1046 (27) details the requirements on </w:t>
      </w:r>
      <w:ins w:id="49" w:author="alang" w:date="2013-09-26T11:19:00Z">
        <w:r w:rsidR="0077634A">
          <w:t>W</w:t>
        </w:r>
      </w:ins>
      <w:del w:id="50" w:author="alang" w:date="2013-09-26T11:19:00Z">
        <w:r w:rsidRPr="00F76787" w:rsidDel="0077634A">
          <w:delText>w</w:delText>
        </w:r>
      </w:del>
      <w:r w:rsidRPr="00F76787">
        <w:t>orld</w:t>
      </w:r>
      <w:ins w:id="51" w:author="alang" w:date="2013-09-26T11:19:00Z">
        <w:r w:rsidR="0077634A">
          <w:t>-W</w:t>
        </w:r>
      </w:ins>
      <w:del w:id="52" w:author="alang" w:date="2013-09-26T11:19:00Z">
        <w:r w:rsidRPr="00F76787" w:rsidDel="0077634A">
          <w:delText>w</w:delText>
        </w:r>
      </w:del>
      <w:r w:rsidRPr="00F76787">
        <w:t xml:space="preserve">ide </w:t>
      </w:r>
      <w:ins w:id="53" w:author="alang" w:date="2013-09-26T11:19:00Z">
        <w:r w:rsidR="0077634A">
          <w:t>R</w:t>
        </w:r>
      </w:ins>
      <w:del w:id="54" w:author="alang" w:date="2013-09-26T11:19:00Z">
        <w:r w:rsidRPr="00F76787" w:rsidDel="0077634A">
          <w:delText>r</w:delText>
        </w:r>
      </w:del>
      <w:r w:rsidRPr="00F76787">
        <w:t xml:space="preserve">adio </w:t>
      </w:r>
      <w:ins w:id="55" w:author="alang" w:date="2013-09-26T11:19:00Z">
        <w:r w:rsidR="0077634A">
          <w:t>N</w:t>
        </w:r>
      </w:ins>
      <w:del w:id="56" w:author="alang" w:date="2013-09-26T11:19:00Z">
        <w:r w:rsidRPr="00F76787" w:rsidDel="0077634A">
          <w:delText>n</w:delText>
        </w:r>
      </w:del>
      <w:r w:rsidRPr="00F76787">
        <w:t xml:space="preserve">avigation </w:t>
      </w:r>
      <w:ins w:id="57" w:author="alang" w:date="2013-09-26T11:19:00Z">
        <w:r w:rsidR="0077634A">
          <w:t>S</w:t>
        </w:r>
      </w:ins>
      <w:del w:id="58" w:author="alang" w:date="2013-09-26T11:19:00Z">
        <w:r w:rsidRPr="00F76787" w:rsidDel="0077634A">
          <w:delText>s</w:delText>
        </w:r>
      </w:del>
      <w:r w:rsidRPr="00F76787">
        <w:t>ystems</w:t>
      </w:r>
      <w:ins w:id="59" w:author="alang" w:date="2013-09-26T11:19:00Z">
        <w:r w:rsidR="0077634A">
          <w:t xml:space="preserve"> (WWRNS)</w:t>
        </w:r>
      </w:ins>
      <w:r w:rsidRPr="00F76787">
        <w:t xml:space="preserve"> considering vessels operating in the Ocean and harbour entrances, harbour approaches and coastal waters. The requirements are described by accuracy, integrity, availability, and continuity. </w:t>
      </w:r>
      <w:r w:rsidR="00D302A6">
        <w:fldChar w:fldCharType="begin"/>
      </w:r>
      <w:r w:rsidR="00D302A6">
        <w:instrText xml:space="preserve"> REF _Ref360101165 \h  \* MERGEFORMAT </w:instrText>
      </w:r>
      <w:r w:rsidR="00D302A6">
        <w:fldChar w:fldCharType="separate"/>
      </w:r>
      <w:r w:rsidRPr="001E443B">
        <w:t>Table 1</w:t>
      </w:r>
      <w:r w:rsidR="00D302A6">
        <w:fldChar w:fldCharType="end"/>
      </w:r>
      <w:r w:rsidRPr="00F76787">
        <w:t xml:space="preserve"> summarizes the requirements specified in A.1046 (27)</w:t>
      </w:r>
      <w:r>
        <w:t xml:space="preserve">, whereby the requirement on availability is given as signal availability describing the availability of radio navigation signals in  the specific coverage area (see IMO A.915(22)). </w:t>
      </w:r>
    </w:p>
    <w:p w14:paraId="3798F7A3" w14:textId="0BFE4FE3" w:rsidR="003F4757" w:rsidRPr="00F642EE" w:rsidRDefault="003F4757" w:rsidP="00F642EE">
      <w:pPr>
        <w:pStyle w:val="Caption"/>
        <w:tabs>
          <w:tab w:val="left" w:pos="0"/>
        </w:tabs>
        <w:rPr>
          <w:sz w:val="20"/>
        </w:rPr>
      </w:pPr>
      <w:bookmarkStart w:id="60" w:name="_Ref360101165"/>
      <w:r w:rsidRPr="00F642EE">
        <w:rPr>
          <w:b/>
          <w:sz w:val="20"/>
        </w:rPr>
        <w:t xml:space="preserve">Table </w:t>
      </w:r>
      <w:r w:rsidRPr="00F642EE">
        <w:rPr>
          <w:b/>
          <w:sz w:val="20"/>
        </w:rPr>
        <w:fldChar w:fldCharType="begin"/>
      </w:r>
      <w:r w:rsidRPr="00F642EE">
        <w:rPr>
          <w:b/>
          <w:sz w:val="20"/>
        </w:rPr>
        <w:instrText xml:space="preserve"> SEQ Table \* ARABIC </w:instrText>
      </w:r>
      <w:r w:rsidRPr="00F642EE">
        <w:rPr>
          <w:b/>
          <w:sz w:val="20"/>
        </w:rPr>
        <w:fldChar w:fldCharType="separate"/>
      </w:r>
      <w:r>
        <w:rPr>
          <w:b/>
          <w:noProof/>
          <w:sz w:val="20"/>
        </w:rPr>
        <w:t>1</w:t>
      </w:r>
      <w:r w:rsidRPr="00F642EE">
        <w:rPr>
          <w:b/>
          <w:sz w:val="20"/>
        </w:rPr>
        <w:fldChar w:fldCharType="end"/>
      </w:r>
      <w:bookmarkEnd w:id="60"/>
      <w:r>
        <w:rPr>
          <w:sz w:val="20"/>
        </w:rPr>
        <w:tab/>
      </w:r>
      <w:r w:rsidRPr="00F76787">
        <w:rPr>
          <w:b/>
          <w:sz w:val="20"/>
        </w:rPr>
        <w:t xml:space="preserve">Requirements </w:t>
      </w:r>
      <w:r w:rsidR="006A5578">
        <w:rPr>
          <w:b/>
          <w:sz w:val="20"/>
        </w:rPr>
        <w:t>for eLoran</w:t>
      </w:r>
      <w:r w:rsidRPr="00F76787">
        <w:rPr>
          <w:b/>
          <w:sz w:val="20"/>
        </w:rPr>
        <w:t xml:space="preserve"> systems</w:t>
      </w:r>
      <w:r w:rsidR="006A5578">
        <w:rPr>
          <w:b/>
          <w:sz w:val="20"/>
        </w:rPr>
        <w:t xml:space="preserve"> </w:t>
      </w:r>
      <w:r w:rsidRPr="00F76787">
        <w:rPr>
          <w:b/>
          <w:sz w:val="20"/>
        </w:rPr>
        <w:t>[</w:t>
      </w:r>
      <w:r w:rsidR="00D87901">
        <w:rPr>
          <w:b/>
          <w:sz w:val="20"/>
        </w:rPr>
        <w:t xml:space="preserve">based on </w:t>
      </w:r>
      <w:r w:rsidRPr="00F76787">
        <w:rPr>
          <w:b/>
          <w:sz w:val="20"/>
        </w:rPr>
        <w:t>IMO A.1046 (27)</w:t>
      </w:r>
      <w:r w:rsidR="00D87901">
        <w:rPr>
          <w:b/>
          <w:sz w:val="20"/>
        </w:rPr>
        <w:t xml:space="preserve"> &amp; IMO A.915(22)</w:t>
      </w:r>
      <w:r w:rsidRPr="00F76787">
        <w:rPr>
          <w:b/>
          <w:sz w:val="20"/>
        </w:rPr>
        <w:t>]</w:t>
      </w:r>
      <w:r>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3F4757" w14:paraId="75852C6E" w14:textId="77777777" w:rsidTr="0022464F">
        <w:trPr>
          <w:jc w:val="center"/>
        </w:trPr>
        <w:tc>
          <w:tcPr>
            <w:tcW w:w="1701" w:type="dxa"/>
            <w:tcBorders>
              <w:bottom w:val="nil"/>
            </w:tcBorders>
          </w:tcPr>
          <w:p w14:paraId="0260F612" w14:textId="77777777" w:rsidR="003F4757" w:rsidRPr="0022464F" w:rsidRDefault="003F4757" w:rsidP="0022464F">
            <w:pPr>
              <w:jc w:val="both"/>
              <w:rPr>
                <w:sz w:val="18"/>
                <w:szCs w:val="18"/>
              </w:rPr>
            </w:pPr>
          </w:p>
        </w:tc>
        <w:tc>
          <w:tcPr>
            <w:tcW w:w="3888" w:type="dxa"/>
            <w:gridSpan w:val="4"/>
            <w:vAlign w:val="center"/>
          </w:tcPr>
          <w:p w14:paraId="5CCCB973" w14:textId="77777777" w:rsidR="003F4757" w:rsidRPr="0022464F" w:rsidRDefault="003F4757" w:rsidP="0022464F">
            <w:pPr>
              <w:jc w:val="center"/>
              <w:rPr>
                <w:sz w:val="18"/>
                <w:szCs w:val="18"/>
              </w:rPr>
            </w:pPr>
            <w:r w:rsidRPr="0022464F">
              <w:rPr>
                <w:sz w:val="18"/>
                <w:szCs w:val="18"/>
              </w:rPr>
              <w:t>System Level</w:t>
            </w:r>
          </w:p>
        </w:tc>
        <w:tc>
          <w:tcPr>
            <w:tcW w:w="2244" w:type="dxa"/>
            <w:gridSpan w:val="2"/>
            <w:vAlign w:val="center"/>
          </w:tcPr>
          <w:p w14:paraId="34F3515D" w14:textId="77777777" w:rsidR="003F4757" w:rsidRPr="0022464F" w:rsidRDefault="003F4757" w:rsidP="0022464F">
            <w:pPr>
              <w:jc w:val="center"/>
              <w:rPr>
                <w:sz w:val="18"/>
                <w:szCs w:val="18"/>
              </w:rPr>
            </w:pPr>
            <w:r w:rsidRPr="0022464F">
              <w:rPr>
                <w:sz w:val="18"/>
                <w:szCs w:val="18"/>
              </w:rPr>
              <w:t>Service Level</w:t>
            </w:r>
          </w:p>
        </w:tc>
      </w:tr>
      <w:tr w:rsidR="003F4757" w14:paraId="28781AB2" w14:textId="77777777" w:rsidTr="0022464F">
        <w:trPr>
          <w:jc w:val="center"/>
        </w:trPr>
        <w:tc>
          <w:tcPr>
            <w:tcW w:w="1701" w:type="dxa"/>
            <w:tcBorders>
              <w:top w:val="nil"/>
              <w:bottom w:val="nil"/>
            </w:tcBorders>
          </w:tcPr>
          <w:p w14:paraId="11067B63" w14:textId="77777777" w:rsidR="003F4757" w:rsidRPr="0022464F" w:rsidRDefault="003F4757" w:rsidP="0022464F">
            <w:pPr>
              <w:jc w:val="both"/>
              <w:rPr>
                <w:sz w:val="18"/>
                <w:szCs w:val="18"/>
              </w:rPr>
            </w:pPr>
          </w:p>
        </w:tc>
        <w:tc>
          <w:tcPr>
            <w:tcW w:w="1268" w:type="dxa"/>
            <w:vMerge w:val="restart"/>
            <w:vAlign w:val="center"/>
          </w:tcPr>
          <w:p w14:paraId="40B84F85" w14:textId="77777777" w:rsidR="003F4757" w:rsidRPr="0022464F" w:rsidRDefault="003F4757" w:rsidP="0022464F">
            <w:pPr>
              <w:jc w:val="center"/>
              <w:rPr>
                <w:sz w:val="18"/>
                <w:szCs w:val="18"/>
              </w:rPr>
            </w:pPr>
            <w:r w:rsidRPr="0022464F">
              <w:rPr>
                <w:sz w:val="18"/>
                <w:szCs w:val="18"/>
              </w:rPr>
              <w:t>Absolute Horizontal Accuracy (95%)</w:t>
            </w:r>
          </w:p>
        </w:tc>
        <w:tc>
          <w:tcPr>
            <w:tcW w:w="2620" w:type="dxa"/>
            <w:gridSpan w:val="3"/>
            <w:vAlign w:val="center"/>
          </w:tcPr>
          <w:p w14:paraId="79CF70E3" w14:textId="77777777" w:rsidR="003F4757" w:rsidRPr="0022464F" w:rsidRDefault="003F4757" w:rsidP="0022464F">
            <w:pPr>
              <w:jc w:val="center"/>
              <w:rPr>
                <w:sz w:val="18"/>
                <w:szCs w:val="18"/>
              </w:rPr>
            </w:pPr>
            <w:r w:rsidRPr="0022464F">
              <w:rPr>
                <w:sz w:val="18"/>
                <w:szCs w:val="18"/>
              </w:rPr>
              <w:t>Integrity</w:t>
            </w:r>
          </w:p>
        </w:tc>
        <w:tc>
          <w:tcPr>
            <w:tcW w:w="1172" w:type="dxa"/>
            <w:vMerge w:val="restart"/>
            <w:vAlign w:val="center"/>
          </w:tcPr>
          <w:p w14:paraId="1A171DCD" w14:textId="77777777" w:rsidR="003F4757" w:rsidRDefault="003F4757" w:rsidP="0022464F">
            <w:pPr>
              <w:jc w:val="center"/>
              <w:rPr>
                <w:ins w:id="61" w:author="alang" w:date="2013-09-26T11:21:00Z"/>
                <w:sz w:val="18"/>
                <w:szCs w:val="18"/>
              </w:rPr>
            </w:pPr>
            <w:r w:rsidRPr="0022464F">
              <w:rPr>
                <w:sz w:val="18"/>
                <w:szCs w:val="18"/>
              </w:rPr>
              <w:t>Signal Availability</w:t>
            </w:r>
          </w:p>
          <w:p w14:paraId="262AB0EC" w14:textId="03DEFA46" w:rsidR="0077634A" w:rsidRPr="0022464F" w:rsidRDefault="0077634A" w:rsidP="0022464F">
            <w:pPr>
              <w:jc w:val="center"/>
              <w:rPr>
                <w:sz w:val="18"/>
                <w:szCs w:val="18"/>
              </w:rPr>
            </w:pPr>
            <w:ins w:id="62" w:author="alang" w:date="2013-09-26T11:21:00Z">
              <w:r w:rsidRPr="0077634A">
                <w:rPr>
                  <w:sz w:val="18"/>
                  <w:szCs w:val="18"/>
                  <w:highlight w:val="yellow"/>
                  <w:rPrChange w:id="63" w:author="alang" w:date="2013-09-26T11:21:00Z">
                    <w:rPr>
                      <w:sz w:val="18"/>
                      <w:szCs w:val="18"/>
                    </w:rPr>
                  </w:rPrChange>
                </w:rPr>
                <w:t>(2 years)</w:t>
              </w:r>
            </w:ins>
          </w:p>
        </w:tc>
        <w:tc>
          <w:tcPr>
            <w:tcW w:w="1072" w:type="dxa"/>
            <w:vMerge w:val="restart"/>
            <w:vAlign w:val="center"/>
          </w:tcPr>
          <w:p w14:paraId="4ED21C55" w14:textId="77777777" w:rsidR="003F4757" w:rsidRPr="0022464F" w:rsidRDefault="003F4757" w:rsidP="0022464F">
            <w:pPr>
              <w:jc w:val="center"/>
              <w:rPr>
                <w:sz w:val="18"/>
                <w:szCs w:val="18"/>
              </w:rPr>
            </w:pPr>
            <w:r w:rsidRPr="0022464F">
              <w:rPr>
                <w:sz w:val="18"/>
                <w:szCs w:val="18"/>
              </w:rPr>
              <w:t>Continuity</w:t>
            </w:r>
          </w:p>
          <w:p w14:paraId="6D95D778" w14:textId="77777777" w:rsidR="003F4757" w:rsidRPr="0022464F" w:rsidRDefault="003F4757" w:rsidP="0022464F">
            <w:pPr>
              <w:jc w:val="center"/>
              <w:rPr>
                <w:sz w:val="18"/>
                <w:szCs w:val="18"/>
              </w:rPr>
            </w:pPr>
            <w:r w:rsidRPr="0022464F">
              <w:rPr>
                <w:sz w:val="18"/>
                <w:szCs w:val="18"/>
              </w:rPr>
              <w:t>(over 15 minutes)</w:t>
            </w:r>
          </w:p>
        </w:tc>
      </w:tr>
      <w:tr w:rsidR="003F4757" w14:paraId="13A79522" w14:textId="77777777" w:rsidTr="0022464F">
        <w:trPr>
          <w:jc w:val="center"/>
        </w:trPr>
        <w:tc>
          <w:tcPr>
            <w:tcW w:w="1701" w:type="dxa"/>
            <w:tcBorders>
              <w:top w:val="nil"/>
              <w:bottom w:val="nil"/>
            </w:tcBorders>
            <w:vAlign w:val="center"/>
          </w:tcPr>
          <w:p w14:paraId="22A4DB22" w14:textId="77777777" w:rsidR="003F4757" w:rsidRPr="0022464F" w:rsidRDefault="003F4757" w:rsidP="0022464F">
            <w:pPr>
              <w:jc w:val="center"/>
              <w:rPr>
                <w:sz w:val="18"/>
                <w:szCs w:val="18"/>
              </w:rPr>
            </w:pPr>
          </w:p>
        </w:tc>
        <w:tc>
          <w:tcPr>
            <w:tcW w:w="1268" w:type="dxa"/>
            <w:vMerge/>
            <w:vAlign w:val="center"/>
          </w:tcPr>
          <w:p w14:paraId="2977713C" w14:textId="77777777" w:rsidR="003F4757" w:rsidRPr="0022464F" w:rsidRDefault="003F4757" w:rsidP="0022464F">
            <w:pPr>
              <w:jc w:val="center"/>
              <w:rPr>
                <w:sz w:val="18"/>
                <w:szCs w:val="18"/>
              </w:rPr>
            </w:pPr>
          </w:p>
        </w:tc>
        <w:tc>
          <w:tcPr>
            <w:tcW w:w="857" w:type="dxa"/>
            <w:vAlign w:val="center"/>
          </w:tcPr>
          <w:p w14:paraId="663FC204" w14:textId="539AB142" w:rsidR="003F4757" w:rsidRPr="0022464F" w:rsidRDefault="003F4757" w:rsidP="00D87901">
            <w:pPr>
              <w:jc w:val="center"/>
              <w:rPr>
                <w:sz w:val="18"/>
                <w:szCs w:val="18"/>
              </w:rPr>
            </w:pPr>
            <w:r w:rsidRPr="0022464F">
              <w:rPr>
                <w:sz w:val="18"/>
                <w:szCs w:val="18"/>
              </w:rPr>
              <w:t>Al</w:t>
            </w:r>
            <w:r w:rsidR="00D87901">
              <w:rPr>
                <w:sz w:val="18"/>
                <w:szCs w:val="18"/>
              </w:rPr>
              <w:t>ert</w:t>
            </w:r>
            <w:r w:rsidRPr="0022464F">
              <w:rPr>
                <w:sz w:val="18"/>
                <w:szCs w:val="18"/>
              </w:rPr>
              <w:t xml:space="preserve"> Limit</w:t>
            </w:r>
          </w:p>
        </w:tc>
        <w:tc>
          <w:tcPr>
            <w:tcW w:w="858" w:type="dxa"/>
            <w:vAlign w:val="center"/>
          </w:tcPr>
          <w:p w14:paraId="37030EA3" w14:textId="77777777" w:rsidR="003F4757" w:rsidRPr="0022464F" w:rsidRDefault="003F4757" w:rsidP="0022464F">
            <w:pPr>
              <w:jc w:val="center"/>
              <w:rPr>
                <w:sz w:val="18"/>
                <w:szCs w:val="18"/>
              </w:rPr>
            </w:pPr>
            <w:r w:rsidRPr="0022464F">
              <w:rPr>
                <w:sz w:val="18"/>
                <w:szCs w:val="18"/>
              </w:rPr>
              <w:t>Time to Alarm</w:t>
            </w:r>
          </w:p>
        </w:tc>
        <w:tc>
          <w:tcPr>
            <w:tcW w:w="905" w:type="dxa"/>
            <w:vAlign w:val="center"/>
          </w:tcPr>
          <w:p w14:paraId="0B554E5F" w14:textId="77777777" w:rsidR="003F4757" w:rsidRPr="0022464F" w:rsidRDefault="003F4757" w:rsidP="0022464F">
            <w:pPr>
              <w:jc w:val="center"/>
              <w:rPr>
                <w:sz w:val="18"/>
                <w:szCs w:val="18"/>
              </w:rPr>
            </w:pPr>
            <w:r w:rsidRPr="0022464F">
              <w:rPr>
                <w:sz w:val="18"/>
                <w:szCs w:val="18"/>
              </w:rPr>
              <w:t>Integrity Risk</w:t>
            </w:r>
          </w:p>
        </w:tc>
        <w:tc>
          <w:tcPr>
            <w:tcW w:w="1172" w:type="dxa"/>
            <w:vMerge/>
          </w:tcPr>
          <w:p w14:paraId="62AC4D1B" w14:textId="77777777" w:rsidR="003F4757" w:rsidRPr="0022464F" w:rsidRDefault="003F4757" w:rsidP="0022464F">
            <w:pPr>
              <w:jc w:val="both"/>
              <w:rPr>
                <w:sz w:val="18"/>
                <w:szCs w:val="18"/>
              </w:rPr>
            </w:pPr>
          </w:p>
        </w:tc>
        <w:tc>
          <w:tcPr>
            <w:tcW w:w="1072" w:type="dxa"/>
            <w:vMerge/>
          </w:tcPr>
          <w:p w14:paraId="0716E04D" w14:textId="77777777" w:rsidR="003F4757" w:rsidRPr="0022464F" w:rsidRDefault="003F4757" w:rsidP="0022464F">
            <w:pPr>
              <w:jc w:val="both"/>
              <w:rPr>
                <w:sz w:val="18"/>
                <w:szCs w:val="18"/>
              </w:rPr>
            </w:pPr>
          </w:p>
        </w:tc>
      </w:tr>
      <w:tr w:rsidR="003F4757" w14:paraId="57A4E56E" w14:textId="77777777" w:rsidTr="0022464F">
        <w:trPr>
          <w:jc w:val="center"/>
        </w:trPr>
        <w:tc>
          <w:tcPr>
            <w:tcW w:w="1701" w:type="dxa"/>
            <w:tcBorders>
              <w:top w:val="nil"/>
            </w:tcBorders>
            <w:vAlign w:val="center"/>
          </w:tcPr>
          <w:p w14:paraId="1F1104CF" w14:textId="77777777" w:rsidR="003F4757" w:rsidRPr="0022464F" w:rsidRDefault="003F4757" w:rsidP="0022464F">
            <w:pPr>
              <w:jc w:val="center"/>
              <w:rPr>
                <w:sz w:val="18"/>
                <w:szCs w:val="18"/>
              </w:rPr>
            </w:pPr>
            <w:r w:rsidRPr="0022464F">
              <w:rPr>
                <w:sz w:val="18"/>
                <w:szCs w:val="18"/>
              </w:rPr>
              <w:t>Area</w:t>
            </w:r>
          </w:p>
        </w:tc>
        <w:tc>
          <w:tcPr>
            <w:tcW w:w="1268" w:type="dxa"/>
            <w:vAlign w:val="center"/>
          </w:tcPr>
          <w:p w14:paraId="6AF2294D" w14:textId="77777777" w:rsidR="003F4757" w:rsidRPr="0022464F" w:rsidRDefault="003F4757" w:rsidP="0022464F">
            <w:pPr>
              <w:jc w:val="center"/>
              <w:rPr>
                <w:sz w:val="18"/>
                <w:szCs w:val="18"/>
              </w:rPr>
            </w:pPr>
            <w:r w:rsidRPr="0022464F">
              <w:rPr>
                <w:sz w:val="18"/>
                <w:szCs w:val="18"/>
              </w:rPr>
              <w:t>m</w:t>
            </w:r>
          </w:p>
        </w:tc>
        <w:tc>
          <w:tcPr>
            <w:tcW w:w="857" w:type="dxa"/>
            <w:vAlign w:val="center"/>
          </w:tcPr>
          <w:p w14:paraId="67276056" w14:textId="77777777" w:rsidR="003F4757" w:rsidRPr="0022464F" w:rsidRDefault="003F4757" w:rsidP="0022464F">
            <w:pPr>
              <w:jc w:val="center"/>
              <w:rPr>
                <w:sz w:val="18"/>
                <w:szCs w:val="18"/>
              </w:rPr>
            </w:pPr>
            <w:r w:rsidRPr="0022464F">
              <w:rPr>
                <w:sz w:val="18"/>
                <w:szCs w:val="18"/>
              </w:rPr>
              <w:t>m</w:t>
            </w:r>
          </w:p>
        </w:tc>
        <w:tc>
          <w:tcPr>
            <w:tcW w:w="858" w:type="dxa"/>
            <w:vAlign w:val="center"/>
          </w:tcPr>
          <w:p w14:paraId="6CA7BCB3" w14:textId="77777777" w:rsidR="003F4757" w:rsidRPr="0022464F" w:rsidRDefault="003F4757" w:rsidP="0022464F">
            <w:pPr>
              <w:jc w:val="center"/>
              <w:rPr>
                <w:sz w:val="18"/>
                <w:szCs w:val="18"/>
              </w:rPr>
            </w:pPr>
            <w:r w:rsidRPr="0022464F">
              <w:rPr>
                <w:sz w:val="18"/>
                <w:szCs w:val="18"/>
              </w:rPr>
              <w:t>s</w:t>
            </w:r>
          </w:p>
        </w:tc>
        <w:tc>
          <w:tcPr>
            <w:tcW w:w="905" w:type="dxa"/>
            <w:vAlign w:val="center"/>
          </w:tcPr>
          <w:p w14:paraId="79FF09B9" w14:textId="77777777" w:rsidR="003F4757" w:rsidRPr="0022464F" w:rsidRDefault="003F4757" w:rsidP="0022464F">
            <w:pPr>
              <w:jc w:val="center"/>
              <w:rPr>
                <w:sz w:val="18"/>
                <w:szCs w:val="18"/>
              </w:rPr>
            </w:pPr>
            <w:r w:rsidRPr="0022464F">
              <w:rPr>
                <w:sz w:val="18"/>
                <w:szCs w:val="18"/>
              </w:rPr>
              <w:t>%</w:t>
            </w:r>
          </w:p>
        </w:tc>
        <w:tc>
          <w:tcPr>
            <w:tcW w:w="1172" w:type="dxa"/>
            <w:vAlign w:val="center"/>
          </w:tcPr>
          <w:p w14:paraId="4824F139" w14:textId="77777777" w:rsidR="003F4757" w:rsidRPr="0022464F" w:rsidRDefault="003F4757" w:rsidP="0022464F">
            <w:pPr>
              <w:jc w:val="center"/>
              <w:rPr>
                <w:sz w:val="18"/>
                <w:szCs w:val="18"/>
              </w:rPr>
            </w:pPr>
            <w:r w:rsidRPr="0022464F">
              <w:rPr>
                <w:sz w:val="18"/>
                <w:szCs w:val="18"/>
              </w:rPr>
              <w:t>%</w:t>
            </w:r>
          </w:p>
        </w:tc>
        <w:tc>
          <w:tcPr>
            <w:tcW w:w="1072" w:type="dxa"/>
            <w:vAlign w:val="center"/>
          </w:tcPr>
          <w:p w14:paraId="4C46EAA7" w14:textId="77777777" w:rsidR="003F4757" w:rsidRPr="0022464F" w:rsidRDefault="003F4757" w:rsidP="0022464F">
            <w:pPr>
              <w:jc w:val="center"/>
              <w:rPr>
                <w:sz w:val="18"/>
                <w:szCs w:val="18"/>
              </w:rPr>
            </w:pPr>
            <w:r w:rsidRPr="0022464F">
              <w:rPr>
                <w:sz w:val="18"/>
                <w:szCs w:val="18"/>
              </w:rPr>
              <w:t>%</w:t>
            </w:r>
          </w:p>
        </w:tc>
      </w:tr>
      <w:tr w:rsidR="003F4757" w14:paraId="5F33EA4C" w14:textId="77777777" w:rsidTr="0022464F">
        <w:trPr>
          <w:jc w:val="center"/>
        </w:trPr>
        <w:tc>
          <w:tcPr>
            <w:tcW w:w="1701" w:type="dxa"/>
            <w:vAlign w:val="center"/>
          </w:tcPr>
          <w:p w14:paraId="6C0281DA" w14:textId="77777777" w:rsidR="003F4757" w:rsidRPr="0022464F" w:rsidRDefault="003F4757" w:rsidP="0022464F">
            <w:pPr>
              <w:jc w:val="center"/>
              <w:rPr>
                <w:sz w:val="18"/>
                <w:szCs w:val="18"/>
              </w:rPr>
            </w:pPr>
            <w:r w:rsidRPr="0022464F">
              <w:rPr>
                <w:sz w:val="18"/>
                <w:szCs w:val="18"/>
              </w:rPr>
              <w:t>Ocean</w:t>
            </w:r>
          </w:p>
        </w:tc>
        <w:tc>
          <w:tcPr>
            <w:tcW w:w="1268" w:type="dxa"/>
            <w:vAlign w:val="center"/>
          </w:tcPr>
          <w:p w14:paraId="373C80AE"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14:paraId="2721700D" w14:textId="3E8F8AED" w:rsidR="003F4757" w:rsidRPr="0022464F" w:rsidRDefault="0077634A" w:rsidP="0022464F">
            <w:pPr>
              <w:jc w:val="center"/>
              <w:rPr>
                <w:sz w:val="18"/>
                <w:szCs w:val="18"/>
              </w:rPr>
            </w:pPr>
            <w:ins w:id="64" w:author="alang" w:date="2013-09-26T11:22:00Z">
              <w:r w:rsidRPr="0022464F">
                <w:rPr>
                  <w:sz w:val="18"/>
                  <w:szCs w:val="18"/>
                </w:rPr>
                <w:t>N/A</w:t>
              </w:r>
              <w:r w:rsidRPr="0022464F" w:rsidDel="0077634A">
                <w:rPr>
                  <w:sz w:val="18"/>
                  <w:szCs w:val="18"/>
                </w:rPr>
                <w:t xml:space="preserve"> </w:t>
              </w:r>
            </w:ins>
            <w:del w:id="65" w:author="alang" w:date="2013-09-26T11:22:00Z">
              <w:r w:rsidR="003F4757" w:rsidRPr="0022464F" w:rsidDel="0077634A">
                <w:rPr>
                  <w:sz w:val="18"/>
                  <w:szCs w:val="18"/>
                </w:rPr>
                <w:delText>-</w:delText>
              </w:r>
            </w:del>
          </w:p>
        </w:tc>
        <w:tc>
          <w:tcPr>
            <w:tcW w:w="858" w:type="dxa"/>
            <w:vAlign w:val="center"/>
          </w:tcPr>
          <w:p w14:paraId="48D45839" w14:textId="1F3DE5D1" w:rsidR="003F4757" w:rsidRPr="0022464F" w:rsidRDefault="003F4757" w:rsidP="0022464F">
            <w:pPr>
              <w:jc w:val="center"/>
              <w:rPr>
                <w:sz w:val="18"/>
                <w:szCs w:val="18"/>
              </w:rPr>
            </w:pPr>
            <w:del w:id="66" w:author="alang" w:date="2013-09-26T11:22:00Z">
              <w:r w:rsidRPr="0022464F" w:rsidDel="0077634A">
                <w:rPr>
                  <w:sz w:val="18"/>
                  <w:szCs w:val="18"/>
                </w:rPr>
                <w:delText>10</w:delText>
              </w:r>
              <w:r w:rsidRPr="0022464F" w:rsidDel="0077634A">
                <w:rPr>
                  <w:sz w:val="18"/>
                  <w:szCs w:val="18"/>
                  <w:vertAlign w:val="superscript"/>
                </w:rPr>
                <w:delText>1</w:delText>
              </w:r>
            </w:del>
            <w:ins w:id="67" w:author="alang" w:date="2013-09-26T11:22:00Z">
              <w:r w:rsidR="0077634A" w:rsidRPr="0022464F">
                <w:rPr>
                  <w:sz w:val="18"/>
                  <w:szCs w:val="18"/>
                </w:rPr>
                <w:t xml:space="preserve"> N/A</w:t>
              </w:r>
            </w:ins>
          </w:p>
        </w:tc>
        <w:tc>
          <w:tcPr>
            <w:tcW w:w="905" w:type="dxa"/>
            <w:vAlign w:val="center"/>
          </w:tcPr>
          <w:p w14:paraId="154950B6" w14:textId="13EF5C04" w:rsidR="003F4757" w:rsidRPr="0022464F" w:rsidRDefault="0077634A" w:rsidP="0022464F">
            <w:pPr>
              <w:jc w:val="center"/>
              <w:rPr>
                <w:sz w:val="18"/>
                <w:szCs w:val="18"/>
              </w:rPr>
            </w:pPr>
            <w:ins w:id="68" w:author="alang" w:date="2013-09-26T11:22:00Z">
              <w:r w:rsidRPr="0022464F">
                <w:rPr>
                  <w:sz w:val="18"/>
                  <w:szCs w:val="18"/>
                </w:rPr>
                <w:t>N/A</w:t>
              </w:r>
              <w:r w:rsidRPr="0022464F" w:rsidDel="0077634A">
                <w:rPr>
                  <w:sz w:val="18"/>
                  <w:szCs w:val="18"/>
                </w:rPr>
                <w:t xml:space="preserve"> </w:t>
              </w:r>
            </w:ins>
            <w:del w:id="69" w:author="alang" w:date="2013-09-26T11:22:00Z">
              <w:r w:rsidR="003F4757" w:rsidRPr="0022464F" w:rsidDel="0077634A">
                <w:rPr>
                  <w:sz w:val="18"/>
                  <w:szCs w:val="18"/>
                </w:rPr>
                <w:delText>-</w:delText>
              </w:r>
            </w:del>
          </w:p>
        </w:tc>
        <w:tc>
          <w:tcPr>
            <w:tcW w:w="1172" w:type="dxa"/>
            <w:vAlign w:val="center"/>
          </w:tcPr>
          <w:p w14:paraId="38AA0CF7"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6EC03812" w14:textId="77777777" w:rsidR="003F4757" w:rsidRPr="0022464F" w:rsidRDefault="003F4757" w:rsidP="0022464F">
            <w:pPr>
              <w:jc w:val="center"/>
              <w:rPr>
                <w:sz w:val="18"/>
                <w:szCs w:val="18"/>
              </w:rPr>
            </w:pPr>
            <w:r w:rsidRPr="0022464F">
              <w:rPr>
                <w:sz w:val="18"/>
                <w:szCs w:val="18"/>
              </w:rPr>
              <w:t>N/A</w:t>
            </w:r>
          </w:p>
        </w:tc>
      </w:tr>
      <w:tr w:rsidR="003F4757" w14:paraId="55E2814D" w14:textId="77777777" w:rsidTr="0022464F">
        <w:trPr>
          <w:jc w:val="center"/>
        </w:trPr>
        <w:tc>
          <w:tcPr>
            <w:tcW w:w="1701" w:type="dxa"/>
            <w:vAlign w:val="center"/>
          </w:tcPr>
          <w:p w14:paraId="65B044D7" w14:textId="77777777" w:rsidR="003F4757" w:rsidRPr="0022464F" w:rsidRDefault="003F4757" w:rsidP="0022464F">
            <w:pPr>
              <w:jc w:val="center"/>
              <w:rPr>
                <w:sz w:val="18"/>
                <w:szCs w:val="18"/>
              </w:rPr>
            </w:pPr>
            <w:r w:rsidRPr="0022464F">
              <w:rPr>
                <w:sz w:val="18"/>
                <w:szCs w:val="18"/>
              </w:rPr>
              <w:t>Harbour entrances, harbour approaches and coastal waters</w:t>
            </w:r>
          </w:p>
        </w:tc>
        <w:tc>
          <w:tcPr>
            <w:tcW w:w="1268" w:type="dxa"/>
            <w:vAlign w:val="center"/>
          </w:tcPr>
          <w:p w14:paraId="364DE723"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14:paraId="65A90D4B" w14:textId="77777777" w:rsidR="003F4757" w:rsidRPr="0022464F" w:rsidRDefault="00DB5BDC" w:rsidP="0022464F">
            <w:pPr>
              <w:jc w:val="center"/>
              <w:rPr>
                <w:sz w:val="18"/>
                <w:szCs w:val="18"/>
              </w:rPr>
            </w:pPr>
            <w:commentRangeStart w:id="70"/>
            <w:r>
              <w:rPr>
                <w:sz w:val="18"/>
                <w:szCs w:val="18"/>
              </w:rPr>
              <w:t>25</w:t>
            </w:r>
            <w:commentRangeEnd w:id="70"/>
            <w:r w:rsidR="00743465">
              <w:rPr>
                <w:rStyle w:val="CommentReference"/>
              </w:rPr>
              <w:commentReference w:id="70"/>
            </w:r>
          </w:p>
        </w:tc>
        <w:tc>
          <w:tcPr>
            <w:tcW w:w="858" w:type="dxa"/>
            <w:vAlign w:val="center"/>
          </w:tcPr>
          <w:p w14:paraId="216FDF73" w14:textId="77777777" w:rsidR="003F4757" w:rsidRPr="0022464F" w:rsidRDefault="003F4757" w:rsidP="0022464F">
            <w:pPr>
              <w:jc w:val="center"/>
              <w:rPr>
                <w:sz w:val="18"/>
                <w:szCs w:val="18"/>
              </w:rPr>
            </w:pPr>
            <w:r w:rsidRPr="0022464F">
              <w:rPr>
                <w:sz w:val="18"/>
                <w:szCs w:val="18"/>
              </w:rPr>
              <w:t>10</w:t>
            </w:r>
            <w:r w:rsidRPr="0022464F">
              <w:rPr>
                <w:sz w:val="18"/>
                <w:szCs w:val="18"/>
                <w:vertAlign w:val="superscript"/>
              </w:rPr>
              <w:t>1</w:t>
            </w:r>
          </w:p>
        </w:tc>
        <w:tc>
          <w:tcPr>
            <w:tcW w:w="905" w:type="dxa"/>
            <w:vAlign w:val="center"/>
          </w:tcPr>
          <w:p w14:paraId="5BDBF327" w14:textId="77777777" w:rsidR="003F4757" w:rsidRPr="0022464F" w:rsidRDefault="00DB5BDC" w:rsidP="0022464F">
            <w:pPr>
              <w:jc w:val="center"/>
              <w:rPr>
                <w:sz w:val="18"/>
                <w:szCs w:val="18"/>
              </w:rPr>
            </w:pPr>
            <w:r>
              <w:rPr>
                <w:sz w:val="18"/>
                <w:szCs w:val="18"/>
              </w:rPr>
              <w:t>1 x 10</w:t>
            </w:r>
            <w:r w:rsidRPr="00DB5BDC">
              <w:rPr>
                <w:sz w:val="18"/>
                <w:szCs w:val="18"/>
                <w:vertAlign w:val="superscript"/>
              </w:rPr>
              <w:t>-5</w:t>
            </w:r>
          </w:p>
        </w:tc>
        <w:tc>
          <w:tcPr>
            <w:tcW w:w="1172" w:type="dxa"/>
            <w:vAlign w:val="center"/>
          </w:tcPr>
          <w:p w14:paraId="200BF7BC"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062BB59A" w14:textId="77777777" w:rsidR="003F4757" w:rsidRPr="0022464F" w:rsidRDefault="003F4757" w:rsidP="0022464F">
            <w:pPr>
              <w:jc w:val="center"/>
              <w:rPr>
                <w:sz w:val="18"/>
                <w:szCs w:val="18"/>
              </w:rPr>
            </w:pPr>
            <w:r w:rsidRPr="0022464F">
              <w:rPr>
                <w:sz w:val="18"/>
                <w:szCs w:val="18"/>
              </w:rPr>
              <w:t>99.97</w:t>
            </w:r>
          </w:p>
        </w:tc>
      </w:tr>
      <w:tr w:rsidR="003F4757" w14:paraId="7BDC1A0E" w14:textId="77777777" w:rsidTr="0022464F">
        <w:trPr>
          <w:jc w:val="center"/>
        </w:trPr>
        <w:tc>
          <w:tcPr>
            <w:tcW w:w="7833" w:type="dxa"/>
            <w:gridSpan w:val="7"/>
            <w:tcBorders>
              <w:left w:val="nil"/>
              <w:bottom w:val="nil"/>
              <w:right w:val="nil"/>
            </w:tcBorders>
            <w:vAlign w:val="center"/>
          </w:tcPr>
          <w:p w14:paraId="6D875531" w14:textId="77777777" w:rsidR="003F4757" w:rsidRPr="0022464F" w:rsidRDefault="003F4757" w:rsidP="0022464F">
            <w:pPr>
              <w:tabs>
                <w:tab w:val="left" w:pos="0"/>
              </w:tabs>
              <w:jc w:val="both"/>
              <w:rPr>
                <w:sz w:val="18"/>
                <w:szCs w:val="18"/>
              </w:rPr>
            </w:pPr>
            <w:r w:rsidRPr="0022464F">
              <w:rPr>
                <w:sz w:val="18"/>
                <w:szCs w:val="18"/>
                <w:vertAlign w:val="superscript"/>
              </w:rPr>
              <w:t>1</w:t>
            </w:r>
            <w:r w:rsidRPr="0022464F">
              <w:rPr>
                <w:sz w:val="18"/>
                <w:szCs w:val="18"/>
              </w:rPr>
              <w:t xml:space="preserve"> </w:t>
            </w:r>
            <w:r w:rsidR="00B72AD1">
              <w:rPr>
                <w:i/>
                <w:sz w:val="18"/>
                <w:szCs w:val="18"/>
              </w:rPr>
              <w:t xml:space="preserve">Generation of integrity </w:t>
            </w:r>
            <w:r w:rsidRPr="0022464F">
              <w:rPr>
                <w:i/>
                <w:sz w:val="18"/>
                <w:szCs w:val="18"/>
              </w:rPr>
              <w:t>warnings in cases of system malfunctions, non-availability or discontinuities;</w:t>
            </w:r>
            <w:r w:rsidRPr="0022464F">
              <w:rPr>
                <w:sz w:val="18"/>
                <w:szCs w:val="18"/>
              </w:rPr>
              <w:t xml:space="preserve"> </w:t>
            </w:r>
          </w:p>
        </w:tc>
      </w:tr>
    </w:tbl>
    <w:p w14:paraId="45E08299" w14:textId="77777777" w:rsidR="003F4757" w:rsidRPr="004F3A78" w:rsidRDefault="003F4757" w:rsidP="00127B22">
      <w:pPr>
        <w:jc w:val="both"/>
      </w:pPr>
    </w:p>
    <w:p w14:paraId="50FEF6A1" w14:textId="77777777" w:rsidR="00DB5BDC" w:rsidRDefault="00DB5BDC" w:rsidP="00DB5BDC">
      <w:pPr>
        <w:autoSpaceDE w:val="0"/>
        <w:autoSpaceDN w:val="0"/>
        <w:adjustRightInd w:val="0"/>
        <w:jc w:val="both"/>
        <w:rPr>
          <w:iCs/>
        </w:rPr>
      </w:pPr>
      <w:r>
        <w:rPr>
          <w:iCs/>
        </w:rPr>
        <w:t>Receiver equipment for the eLoran system intended for navigational purposes on ships with maximum speeds not exceeding 70 knots</w:t>
      </w:r>
      <w:r w:rsidRPr="00DB5BDC">
        <w:rPr>
          <w:rStyle w:val="FootnoteReference"/>
          <w:vertAlign w:val="superscript"/>
        </w:rPr>
        <w:footnoteReference w:id="1"/>
      </w:r>
      <w:r>
        <w:rPr>
          <w:iCs/>
        </w:rPr>
        <w:t xml:space="preserve"> </w:t>
      </w:r>
      <w:r>
        <w:t xml:space="preserve">shall </w:t>
      </w:r>
      <w:r>
        <w:rPr>
          <w:iCs/>
        </w:rPr>
        <w:t>meet the minimum performance requirements outlined in Table 1.</w:t>
      </w:r>
    </w:p>
    <w:p w14:paraId="60487087" w14:textId="77777777" w:rsidR="00DB5BDC" w:rsidRDefault="00DB5BDC" w:rsidP="00DB5BDC">
      <w:pPr>
        <w:autoSpaceDE w:val="0"/>
        <w:autoSpaceDN w:val="0"/>
        <w:adjustRightInd w:val="0"/>
      </w:pPr>
    </w:p>
    <w:p w14:paraId="5611D66A" w14:textId="57E01F3B" w:rsidR="003F4757" w:rsidRDefault="003F4757" w:rsidP="00370A73">
      <w:pPr>
        <w:pStyle w:val="Heading1"/>
      </w:pPr>
      <w:bookmarkStart w:id="72" w:name="_Toc367957102"/>
      <w:del w:id="73" w:author="alang" w:date="2013-09-26T11:26:00Z">
        <w:r w:rsidDel="0077634A">
          <w:lastRenderedPageBreak/>
          <w:delText>Technical Implementation</w:delText>
        </w:r>
      </w:del>
      <w:bookmarkEnd w:id="72"/>
      <w:ins w:id="74" w:author="alang" w:date="2013-09-26T11:26:00Z">
        <w:r w:rsidR="0077634A">
          <w:t>Shore side Architecture</w:t>
        </w:r>
      </w:ins>
    </w:p>
    <w:p w14:paraId="055B8584" w14:textId="77777777" w:rsidR="00027067" w:rsidRDefault="003F4757" w:rsidP="00D302A6">
      <w:pPr>
        <w:jc w:val="both"/>
      </w:pPr>
      <w:r w:rsidRPr="00670040">
        <w:t xml:space="preserve">This chapter deals with the technical implementation of </w:t>
      </w:r>
      <w:r w:rsidR="00D302A6">
        <w:t>eLoran</w:t>
      </w:r>
      <w:r w:rsidRPr="00670040">
        <w:t xml:space="preserve"> service</w:t>
      </w:r>
      <w:r>
        <w:t xml:space="preserve"> </w:t>
      </w:r>
      <w:r w:rsidRPr="00EF0482">
        <w:t xml:space="preserve">in the frequency band </w:t>
      </w:r>
      <w:r w:rsidR="00D302A6" w:rsidRPr="00661BD4">
        <w:t>90-110</w:t>
      </w:r>
      <w:r w:rsidRPr="00EF0482">
        <w:t xml:space="preserve"> kHz</w:t>
      </w:r>
      <w:r w:rsidRPr="00670040">
        <w:t xml:space="preserve">, whose use enables the fulfilment of performance requirements </w:t>
      </w:r>
      <w:r>
        <w:t>given</w:t>
      </w:r>
      <w:r w:rsidR="00027067">
        <w:t xml:space="preserve"> in Chapter 2.</w:t>
      </w:r>
    </w:p>
    <w:p w14:paraId="231DC6BD" w14:textId="77777777" w:rsidR="00027067" w:rsidRPr="00A60E3A" w:rsidRDefault="00027067" w:rsidP="00D302A6">
      <w:pPr>
        <w:jc w:val="both"/>
      </w:pPr>
      <w:r w:rsidRPr="003B0FE8">
        <w:rPr>
          <w:highlight w:val="yellow"/>
          <w:rPrChange w:id="75" w:author="alang" w:date="2013-09-26T11:28:00Z">
            <w:rPr/>
          </w:rPrChange>
        </w:rPr>
        <w:t>Fig X shows the service architecture for eLoran and the components required.</w:t>
      </w:r>
      <w:r>
        <w:t xml:space="preserve"> </w:t>
      </w:r>
    </w:p>
    <w:p w14:paraId="485DF376" w14:textId="54E2E3C2" w:rsidR="00D302A6" w:rsidRPr="002F1EB4" w:rsidRDefault="003B0FE8" w:rsidP="002F1EB4">
      <w:pPr>
        <w:pStyle w:val="Heading2"/>
      </w:pPr>
      <w:bookmarkStart w:id="76" w:name="_Toc367957103"/>
      <w:ins w:id="77" w:author="alang" w:date="2013-09-26T11:34:00Z">
        <w:r>
          <w:t>e</w:t>
        </w:r>
      </w:ins>
      <w:commentRangeStart w:id="78"/>
      <w:r w:rsidR="00D302A6" w:rsidRPr="002F1EB4">
        <w:t>Loran</w:t>
      </w:r>
      <w:commentRangeEnd w:id="78"/>
      <w:r w:rsidR="009D2925">
        <w:rPr>
          <w:rStyle w:val="CommentReference"/>
          <w:rFonts w:ascii="Times New Roman" w:hAnsi="Times New Roman"/>
          <w:b w:val="0"/>
          <w:iCs w:val="0"/>
        </w:rPr>
        <w:commentReference w:id="78"/>
      </w:r>
      <w:r w:rsidR="00D302A6" w:rsidRPr="002F1EB4">
        <w:t xml:space="preserve"> signal provision</w:t>
      </w:r>
      <w:bookmarkEnd w:id="76"/>
    </w:p>
    <w:p w14:paraId="5751D58D" w14:textId="69D96ACB" w:rsidR="0014568A" w:rsidRDefault="0014568A" w:rsidP="0014568A">
      <w:pPr>
        <w:jc w:val="both"/>
      </w:pPr>
      <w:r>
        <w:t>The eLoran service provider will provide the eLoran signal as defined in</w:t>
      </w:r>
      <w:ins w:id="79" w:author="alang" w:date="2013-09-26T11:32:00Z">
        <w:r w:rsidR="003B0FE8">
          <w:t xml:space="preserve"> [8]</w:t>
        </w:r>
      </w:ins>
      <w:del w:id="80" w:author="alang" w:date="2013-09-26T11:33:00Z">
        <w:r w:rsidDel="003B0FE8">
          <w:delText xml:space="preserve"> </w:delText>
        </w:r>
        <w:r w:rsidRPr="00DE2241" w:rsidDel="003B0FE8">
          <w:delText>LORIPP/LORAPP Draft Specification of the eLoran System, Rev. 4.0</w:delText>
        </w:r>
      </w:del>
      <w:ins w:id="81" w:author="alang" w:date="2013-09-26T11:33:00Z">
        <w:r w:rsidR="003B0FE8">
          <w:t>.</w:t>
        </w:r>
      </w:ins>
      <w:del w:id="82" w:author="alang" w:date="2013-09-26T11:33:00Z">
        <w:r w:rsidRPr="00FD313D" w:rsidDel="003B0FE8">
          <w:delText>, or a localized and agreed version of this specification as appropriate</w:delText>
        </w:r>
        <w:r w:rsidRPr="00DE2241" w:rsidDel="003B0FE8">
          <w:delText>.</w:delText>
        </w:r>
        <w:r w:rsidDel="003B0FE8">
          <w:delText xml:space="preserve"> </w:delText>
        </w:r>
      </w:del>
      <w:r>
        <w:t xml:space="preserve"> </w:t>
      </w:r>
    </w:p>
    <w:p w14:paraId="797A5A56" w14:textId="77777777" w:rsidR="002F1EB4" w:rsidRPr="00D72660" w:rsidRDefault="002F1EB4" w:rsidP="002F1EB4">
      <w:pPr>
        <w:pStyle w:val="BodyText"/>
      </w:pPr>
      <w:r w:rsidRPr="00D72660">
        <w:t>The eLoran signal comprises two basic components:</w:t>
      </w:r>
    </w:p>
    <w:p w14:paraId="65E88675" w14:textId="62D5A147" w:rsidR="002F1EB4" w:rsidRPr="00D72660" w:rsidRDefault="002F1EB4" w:rsidP="0031438A">
      <w:pPr>
        <w:pStyle w:val="BodyText"/>
        <w:numPr>
          <w:ilvl w:val="0"/>
          <w:numId w:val="15"/>
        </w:numPr>
      </w:pPr>
      <w:r w:rsidRPr="00D72660">
        <w:t xml:space="preserve">The </w:t>
      </w:r>
      <w:commentRangeStart w:id="83"/>
      <w:r w:rsidRPr="00D72660">
        <w:t>Loran</w:t>
      </w:r>
      <w:commentRangeEnd w:id="83"/>
      <w:r w:rsidR="009D2925">
        <w:rPr>
          <w:rStyle w:val="CommentReference"/>
        </w:rPr>
        <w:commentReference w:id="83"/>
      </w:r>
      <w:r w:rsidRPr="00D72660">
        <w:t xml:space="preserve"> pulsed waveform, in which the </w:t>
      </w:r>
      <w:r w:rsidR="00661BD4">
        <w:t>standard</w:t>
      </w:r>
      <w:commentRangeStart w:id="84"/>
      <w:r w:rsidRPr="00D72660">
        <w:t xml:space="preserve"> </w:t>
      </w:r>
      <w:r>
        <w:t>zero</w:t>
      </w:r>
      <w:r w:rsidRPr="00D72660">
        <w:t xml:space="preserve"> crossing</w:t>
      </w:r>
      <w:commentRangeEnd w:id="84"/>
      <w:r w:rsidR="009D2925">
        <w:rPr>
          <w:rStyle w:val="CommentReference"/>
        </w:rPr>
        <w:commentReference w:id="84"/>
      </w:r>
      <w:r w:rsidRPr="00D72660">
        <w:t xml:space="preserve"> point</w:t>
      </w:r>
      <w:r w:rsidR="00661BD4">
        <w:t xml:space="preserve"> (Figure 1)</w:t>
      </w:r>
      <w:r w:rsidRPr="00D72660">
        <w:t xml:space="preserve"> is used as the time-stamp from which timing and hence ranging from the transmitter is derived.</w:t>
      </w:r>
    </w:p>
    <w:p w14:paraId="247B2207" w14:textId="1DEFD91F" w:rsidR="002F1EB4" w:rsidRPr="002F1EB4" w:rsidRDefault="002F1EB4" w:rsidP="0031438A">
      <w:pPr>
        <w:pStyle w:val="BodyText"/>
        <w:numPr>
          <w:ilvl w:val="0"/>
          <w:numId w:val="15"/>
        </w:numPr>
      </w:pPr>
      <w:r w:rsidRPr="002F1EB4">
        <w:t xml:space="preserve">The </w:t>
      </w:r>
      <w:ins w:id="85" w:author="alang" w:date="2013-09-26T11:34:00Z">
        <w:r w:rsidR="003B0FE8">
          <w:t>e</w:t>
        </w:r>
      </w:ins>
      <w:commentRangeStart w:id="86"/>
      <w:r w:rsidRPr="002F1EB4">
        <w:t>Loran</w:t>
      </w:r>
      <w:commentRangeEnd w:id="86"/>
      <w:r w:rsidR="009D2925">
        <w:rPr>
          <w:rStyle w:val="CommentReference"/>
        </w:rPr>
        <w:commentReference w:id="86"/>
      </w:r>
      <w:r w:rsidRPr="002F1EB4">
        <w:t xml:space="preserve"> data component, which is constructed by modulating the </w:t>
      </w:r>
      <w:commentRangeStart w:id="87"/>
      <w:del w:id="88" w:author="alang" w:date="2013-09-26T11:36:00Z">
        <w:r w:rsidRPr="002F1EB4" w:rsidDel="003B0FE8">
          <w:delText>latter parts of</w:delText>
        </w:r>
      </w:del>
      <w:commentRangeEnd w:id="87"/>
      <w:r w:rsidR="009D2925">
        <w:rPr>
          <w:rStyle w:val="CommentReference"/>
        </w:rPr>
        <w:commentReference w:id="87"/>
      </w:r>
      <w:del w:id="89" w:author="alang" w:date="2013-09-26T11:36:00Z">
        <w:r w:rsidRPr="002F1EB4" w:rsidDel="003B0FE8">
          <w:delText xml:space="preserve"> the </w:delText>
        </w:r>
      </w:del>
      <w:r w:rsidRPr="002F1EB4">
        <w:t>eLoran waveform.</w:t>
      </w:r>
    </w:p>
    <w:p w14:paraId="22D5331F" w14:textId="6A4B5126" w:rsidR="002F1EB4" w:rsidRPr="00AD32ED" w:rsidRDefault="002F1EB4" w:rsidP="002F1EB4">
      <w:pPr>
        <w:pStyle w:val="BodyText"/>
        <w:ind w:left="360"/>
      </w:pPr>
      <w:r w:rsidRPr="00AD32ED">
        <w:t xml:space="preserve">The signal construction, data format and transmission characteristics are detailed in ITU-R Recommendation </w:t>
      </w:r>
      <w:r w:rsidRPr="00251EDC">
        <w:rPr>
          <w:highlight w:val="yellow"/>
          <w:rPrChange w:id="90" w:author="alang" w:date="2013-09-26T11:36:00Z">
            <w:rPr/>
          </w:rPrChange>
        </w:rPr>
        <w:t>M.589-</w:t>
      </w:r>
      <w:r w:rsidR="00D87901" w:rsidRPr="00251EDC">
        <w:rPr>
          <w:highlight w:val="yellow"/>
          <w:rPrChange w:id="91" w:author="alang" w:date="2013-09-26T11:36:00Z">
            <w:rPr/>
          </w:rPrChange>
        </w:rPr>
        <w:t>3</w:t>
      </w:r>
      <w:r w:rsidRPr="00251EDC">
        <w:rPr>
          <w:highlight w:val="yellow"/>
          <w:rPrChange w:id="92" w:author="alang" w:date="2013-09-26T11:36:00Z">
            <w:rPr/>
          </w:rPrChange>
        </w:rPr>
        <w:t>(Ref. 1</w:t>
      </w:r>
      <w:r w:rsidRPr="00AD32ED">
        <w:t xml:space="preserve">) </w:t>
      </w:r>
      <w:r>
        <w:t xml:space="preserve"> </w:t>
      </w:r>
      <w:r w:rsidRPr="00FA3184">
        <w:rPr>
          <w:color w:val="0000FF"/>
        </w:rPr>
        <w:t>(to be updated)</w:t>
      </w:r>
    </w:p>
    <w:p w14:paraId="6816F829" w14:textId="77777777" w:rsidR="002F1EB4" w:rsidRDefault="002F1EB4" w:rsidP="002F1EB4">
      <w:pPr>
        <w:pStyle w:val="BodyText"/>
        <w:rPr>
          <w:color w:val="FF0000"/>
        </w:rPr>
      </w:pPr>
    </w:p>
    <w:p w14:paraId="543B3D2C" w14:textId="7E8EB153" w:rsidR="002F1EB4" w:rsidDel="00251EDC" w:rsidRDefault="002F1EB4" w:rsidP="002F1EB4">
      <w:pPr>
        <w:pStyle w:val="Heading2"/>
        <w:tabs>
          <w:tab w:val="num" w:pos="840"/>
        </w:tabs>
        <w:rPr>
          <w:del w:id="93" w:author="alang" w:date="2013-09-26T11:37:00Z"/>
        </w:rPr>
      </w:pPr>
      <w:bookmarkStart w:id="94" w:name="_Toc367957104"/>
      <w:commentRangeStart w:id="95"/>
      <w:del w:id="96" w:author="alang" w:date="2013-09-26T11:37:00Z">
        <w:r w:rsidDel="00251EDC">
          <w:delText>The</w:delText>
        </w:r>
        <w:commentRangeEnd w:id="95"/>
        <w:r w:rsidR="00B21C55" w:rsidDel="00251EDC">
          <w:rPr>
            <w:rStyle w:val="CommentReference"/>
            <w:rFonts w:ascii="Times New Roman" w:hAnsi="Times New Roman"/>
            <w:b w:val="0"/>
            <w:iCs w:val="0"/>
          </w:rPr>
          <w:commentReference w:id="95"/>
        </w:r>
        <w:r w:rsidDel="00251EDC">
          <w:delText xml:space="preserve"> eLoran Pulsed Waveform</w:delText>
        </w:r>
        <w:bookmarkEnd w:id="94"/>
      </w:del>
    </w:p>
    <w:p w14:paraId="7FA6999F" w14:textId="77777777" w:rsidR="002F1EB4" w:rsidDel="00251EDC" w:rsidRDefault="002F1EB4">
      <w:pPr>
        <w:pStyle w:val="BodyText"/>
        <w:ind w:left="120"/>
        <w:rPr>
          <w:del w:id="97" w:author="alang" w:date="2013-09-26T11:38:00Z"/>
        </w:rPr>
        <w:pPrChange w:id="98" w:author="alang" w:date="2013-09-26T11:38:00Z">
          <w:pPr>
            <w:pStyle w:val="BodyText"/>
            <w:keepNext/>
            <w:ind w:left="120"/>
            <w:jc w:val="center"/>
          </w:pPr>
        </w:pPrChange>
      </w:pPr>
      <w:r>
        <w:t xml:space="preserve">The eLoran Waveform is the basis of timing and hence ranging. </w:t>
      </w:r>
      <w:r w:rsidRPr="00661BD4">
        <w:t>Each transmitter broadcasts a group of eight to or ten pulses, in a pattern synchronised with adjacent transmitters. Each pulse consists of a 100 kHz carrier that rapidly increases in amplitude in a prescribed manner and then decays at a rate which depends on the particular transmitter and antenna characteristics.</w:t>
      </w:r>
    </w:p>
    <w:p w14:paraId="150E5F02" w14:textId="77777777" w:rsidR="00251EDC" w:rsidRDefault="00251EDC" w:rsidP="002F1EB4">
      <w:pPr>
        <w:pStyle w:val="BodyText"/>
        <w:ind w:left="120"/>
        <w:rPr>
          <w:ins w:id="99" w:author="alang" w:date="2013-09-26T11:38:00Z"/>
          <w:color w:val="0000FF"/>
        </w:rPr>
      </w:pPr>
    </w:p>
    <w:p w14:paraId="635F83BA" w14:textId="77777777" w:rsidR="00251EDC" w:rsidRDefault="002F1EB4">
      <w:pPr>
        <w:pStyle w:val="BodyText"/>
        <w:ind w:left="120"/>
        <w:rPr>
          <w:ins w:id="100" w:author="alang" w:date="2013-09-26T11:38:00Z"/>
        </w:rPr>
        <w:pPrChange w:id="101" w:author="alang" w:date="2013-09-26T11:38:00Z">
          <w:pPr>
            <w:pStyle w:val="BodyText"/>
            <w:keepNext/>
            <w:ind w:left="120"/>
            <w:jc w:val="center"/>
          </w:pPr>
        </w:pPrChange>
      </w:pPr>
      <w:r>
        <w:t xml:space="preserve">Signal Power is </w:t>
      </w:r>
      <w:r w:rsidRPr="004C7182">
        <w:t>expressed in terms of Peak Envelope Power in kilowatts.</w:t>
      </w:r>
    </w:p>
    <w:p w14:paraId="0DC84B29" w14:textId="4B68D9F0" w:rsidR="00661BD4" w:rsidRDefault="00661BD4">
      <w:pPr>
        <w:pStyle w:val="BodyText"/>
        <w:ind w:left="120"/>
        <w:jc w:val="center"/>
        <w:pPrChange w:id="102" w:author="alang" w:date="2013-09-26T11:38:00Z">
          <w:pPr>
            <w:pStyle w:val="BodyText"/>
            <w:keepNext/>
            <w:ind w:left="120"/>
            <w:jc w:val="center"/>
          </w:pPr>
        </w:pPrChange>
      </w:pPr>
      <w:r>
        <w:rPr>
          <w:noProof/>
          <w:lang w:val="en-IE" w:eastAsia="en-IE"/>
        </w:rPr>
        <w:drawing>
          <wp:inline distT="0" distB="0" distL="0" distR="0" wp14:anchorId="47D3FB8B" wp14:editId="2A65EC3F">
            <wp:extent cx="4696460" cy="2909570"/>
            <wp:effectExtent l="19050" t="19050" r="27940" b="24130"/>
            <wp:docPr id="6"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57F82947" w14:textId="62D192BE" w:rsidR="00661BD4" w:rsidRDefault="00661BD4" w:rsidP="00661BD4">
      <w:pPr>
        <w:pStyle w:val="Caption"/>
      </w:pPr>
      <w:r>
        <w:t xml:space="preserve">Figure </w:t>
      </w:r>
      <w:r>
        <w:fldChar w:fldCharType="begin"/>
      </w:r>
      <w:r>
        <w:instrText xml:space="preserve"> SEQ Figure \* ARABIC </w:instrText>
      </w:r>
      <w:r>
        <w:fldChar w:fldCharType="separate"/>
      </w:r>
      <w:r>
        <w:rPr>
          <w:noProof/>
        </w:rPr>
        <w:t>1</w:t>
      </w:r>
      <w:r>
        <w:fldChar w:fldCharType="end"/>
      </w:r>
      <w:r>
        <w:t>: The Loran pulse waveform with the standard zero crossing</w:t>
      </w:r>
    </w:p>
    <w:p w14:paraId="35606465" w14:textId="466AE462" w:rsidR="002F1EB4" w:rsidRDefault="00B21C55" w:rsidP="002F1EB4">
      <w:pPr>
        <w:pStyle w:val="BodyText"/>
        <w:ind w:left="120"/>
      </w:pPr>
      <w:r>
        <w:rPr>
          <w:rStyle w:val="CommentReference"/>
        </w:rPr>
        <w:commentReference w:id="103"/>
      </w:r>
    </w:p>
    <w:p w14:paraId="4DF84571" w14:textId="77777777" w:rsidR="002F1EB4" w:rsidRDefault="002F1EB4" w:rsidP="002F1EB4">
      <w:pPr>
        <w:pStyle w:val="Heading2"/>
        <w:tabs>
          <w:tab w:val="num" w:pos="840"/>
        </w:tabs>
      </w:pPr>
      <w:bookmarkStart w:id="104" w:name="_Toc367957105"/>
      <w:r>
        <w:lastRenderedPageBreak/>
        <w:t>Time Synchronisation</w:t>
      </w:r>
      <w:bookmarkEnd w:id="104"/>
    </w:p>
    <w:p w14:paraId="488CD638" w14:textId="77777777" w:rsidR="002F1EB4" w:rsidRDefault="002F1EB4" w:rsidP="002F1EB4">
      <w:pPr>
        <w:pStyle w:val="BodyText"/>
      </w:pPr>
      <w:r>
        <w:t xml:space="preserve">eLoran signals should be synchronised to </w:t>
      </w:r>
      <w:commentRangeStart w:id="105"/>
      <w:r>
        <w:t xml:space="preserve">Universal Coordinated Time (UTC). </w:t>
      </w:r>
      <w:commentRangeEnd w:id="105"/>
      <w:r w:rsidR="00251EDC">
        <w:rPr>
          <w:rStyle w:val="CommentReference"/>
        </w:rPr>
        <w:commentReference w:id="105"/>
      </w:r>
    </w:p>
    <w:p w14:paraId="5E02F7D6" w14:textId="11FD851E" w:rsidR="002F1EB4" w:rsidDel="00CD1867" w:rsidRDefault="002F1EB4" w:rsidP="002F1EB4">
      <w:pPr>
        <w:pStyle w:val="BodyText"/>
        <w:rPr>
          <w:del w:id="106" w:author="alang" w:date="2013-09-26T11:48:00Z"/>
        </w:rPr>
      </w:pPr>
      <w:del w:id="107" w:author="alang" w:date="2013-09-26T11:48:00Z">
        <w:r w:rsidDel="00CD1867">
          <w:delText>Time of Emission (TOE) of the eLoran signal from a station is defined as the s</w:delText>
        </w:r>
        <w:r w:rsidR="00661BD4" w:rsidDel="00CD1867">
          <w:delText>t</w:delText>
        </w:r>
        <w:r w:rsidDel="00CD1867">
          <w:delText>art of the first pulse of a pulse group.</w:delText>
        </w:r>
      </w:del>
    </w:p>
    <w:p w14:paraId="32EAB040" w14:textId="240661E8" w:rsidR="002F1EB4" w:rsidDel="00CD1867" w:rsidRDefault="002F1EB4" w:rsidP="002F1EB4">
      <w:pPr>
        <w:pStyle w:val="BodyText"/>
        <w:rPr>
          <w:del w:id="108" w:author="alang" w:date="2013-09-26T11:48:00Z"/>
        </w:rPr>
      </w:pPr>
      <w:del w:id="109" w:author="alang" w:date="2013-09-26T11:48:00Z">
        <w:r w:rsidDel="00CD1867">
          <w:delText>Emission Delay (</w:delText>
        </w:r>
        <w:commentRangeStart w:id="110"/>
        <w:r w:rsidDel="00CD1867">
          <w:delText>ED</w:delText>
        </w:r>
        <w:commentRangeEnd w:id="110"/>
        <w:r w:rsidR="00F80373" w:rsidDel="00CD1867">
          <w:rPr>
            <w:rStyle w:val="CommentReference"/>
          </w:rPr>
          <w:commentReference w:id="110"/>
        </w:r>
        <w:r w:rsidDel="00CD1867">
          <w:delText>) is defined as the difference between the master station’s TOE and the secondary station’s TOE in the same GRI. The definition of ED implies that the standard deviation of ED is a measure of how well a secondary station is time synchronised.</w:delText>
        </w:r>
      </w:del>
    </w:p>
    <w:p w14:paraId="7078431D" w14:textId="2D1F28B5" w:rsidR="002F1EB4" w:rsidRPr="006107B9" w:rsidRDefault="002F1EB4" w:rsidP="002F1EB4">
      <w:pPr>
        <w:pStyle w:val="BodyText"/>
        <w:rPr>
          <w:szCs w:val="24"/>
        </w:rPr>
      </w:pPr>
      <w:commentRangeStart w:id="111"/>
      <w:r>
        <w:t>The Signal Performance S</w:t>
      </w:r>
      <w:r w:rsidRPr="002D7D75">
        <w:rPr>
          <w:szCs w:val="24"/>
        </w:rPr>
        <w:t>tandard</w:t>
      </w:r>
      <w:commentRangeEnd w:id="111"/>
      <w:r w:rsidR="00E61CDD">
        <w:rPr>
          <w:rStyle w:val="CommentReference"/>
        </w:rPr>
        <w:commentReference w:id="111"/>
      </w:r>
      <w:ins w:id="112" w:author="alang" w:date="2013-09-26T11:49:00Z">
        <w:r w:rsidR="00F56FD4">
          <w:rPr>
            <w:szCs w:val="24"/>
          </w:rPr>
          <w:t xml:space="preserve"> [ref]</w:t>
        </w:r>
      </w:ins>
      <w:r>
        <w:rPr>
          <w:szCs w:val="24"/>
        </w:rPr>
        <w:t xml:space="preserve"> requires:</w:t>
      </w:r>
      <w:r w:rsidRPr="002D7D75">
        <w:rPr>
          <w:szCs w:val="24"/>
        </w:rPr>
        <w:t xml:space="preserve"> </w:t>
      </w:r>
    </w:p>
    <w:p w14:paraId="50B3B4C2" w14:textId="77777777" w:rsidR="002F1EB4" w:rsidRDefault="002F1EB4" w:rsidP="0031438A">
      <w:pPr>
        <w:pStyle w:val="BodyText"/>
        <w:numPr>
          <w:ilvl w:val="0"/>
          <w:numId w:val="16"/>
        </w:numPr>
        <w:rPr>
          <w:lang w:eastAsia="en-GB"/>
        </w:rPr>
      </w:pPr>
      <w:r w:rsidRPr="006107B9">
        <w:rPr>
          <w:szCs w:val="24"/>
          <w:lang w:eastAsia="en-GB"/>
        </w:rPr>
        <w:t xml:space="preserve">The 10 second </w:t>
      </w:r>
      <w:commentRangeStart w:id="113"/>
      <w:r w:rsidRPr="006107B9">
        <w:rPr>
          <w:szCs w:val="24"/>
          <w:lang w:eastAsia="en-GB"/>
        </w:rPr>
        <w:t>exponential average</w:t>
      </w:r>
      <w:commentRangeEnd w:id="113"/>
      <w:r w:rsidR="00F80373">
        <w:rPr>
          <w:rStyle w:val="CommentReference"/>
        </w:rPr>
        <w:commentReference w:id="113"/>
      </w:r>
      <w:r w:rsidRPr="006107B9">
        <w:rPr>
          <w:szCs w:val="24"/>
          <w:lang w:eastAsia="en-GB"/>
        </w:rPr>
        <w:t xml:space="preserve"> of all navigation (not</w:t>
      </w:r>
      <w:r>
        <w:rPr>
          <w:szCs w:val="24"/>
          <w:lang w:eastAsia="en-GB"/>
        </w:rPr>
        <w:t xml:space="preserve"> </w:t>
      </w:r>
      <w:r w:rsidRPr="006107B9">
        <w:rPr>
          <w:lang w:eastAsia="en-GB"/>
        </w:rPr>
        <w:t xml:space="preserve">modulated) shall be within 25 ns of UTC; </w:t>
      </w:r>
    </w:p>
    <w:p w14:paraId="192A4ED2" w14:textId="77777777" w:rsidR="002F1EB4" w:rsidRDefault="002F1EB4" w:rsidP="0031438A">
      <w:pPr>
        <w:pStyle w:val="BodyText"/>
        <w:numPr>
          <w:ilvl w:val="0"/>
          <w:numId w:val="16"/>
        </w:numPr>
        <w:rPr>
          <w:lang w:eastAsia="en-GB"/>
        </w:rPr>
      </w:pPr>
      <w:r w:rsidRPr="006107B9">
        <w:rPr>
          <w:szCs w:val="24"/>
          <w:lang w:eastAsia="en-GB"/>
        </w:rPr>
        <w:t>The 1 second exponential average of all navigation (not</w:t>
      </w:r>
      <w:r>
        <w:rPr>
          <w:szCs w:val="24"/>
          <w:lang w:eastAsia="en-GB"/>
        </w:rPr>
        <w:t xml:space="preserve"> </w:t>
      </w:r>
      <w:r w:rsidRPr="006107B9">
        <w:rPr>
          <w:lang w:eastAsia="en-GB"/>
        </w:rPr>
        <w:t>modulated)</w:t>
      </w:r>
      <w:r>
        <w:rPr>
          <w:lang w:eastAsia="en-GB"/>
        </w:rPr>
        <w:t xml:space="preserve"> shall be within 100 ns of UTC;</w:t>
      </w:r>
    </w:p>
    <w:p w14:paraId="071E87B0" w14:textId="540CDD1C" w:rsidR="002F1EB4" w:rsidRPr="00CB6580" w:rsidRDefault="002F1EB4" w:rsidP="0031438A">
      <w:pPr>
        <w:pStyle w:val="BodyText"/>
        <w:numPr>
          <w:ilvl w:val="0"/>
          <w:numId w:val="16"/>
        </w:numPr>
        <w:rPr>
          <w:szCs w:val="24"/>
          <w:lang w:eastAsia="en-GB"/>
        </w:rPr>
      </w:pPr>
      <w:r w:rsidRPr="006107B9">
        <w:rPr>
          <w:szCs w:val="24"/>
          <w:lang w:eastAsia="en-GB"/>
        </w:rPr>
        <w:t>The peak to peak variation of 5 second exponential</w:t>
      </w:r>
      <w:r>
        <w:rPr>
          <w:szCs w:val="24"/>
          <w:lang w:eastAsia="en-GB"/>
        </w:rPr>
        <w:t xml:space="preserve"> </w:t>
      </w:r>
      <w:r w:rsidRPr="006107B9">
        <w:rPr>
          <w:szCs w:val="24"/>
          <w:lang w:eastAsia="en-GB"/>
        </w:rPr>
        <w:t>average of all navigation (not modulated) shall be less</w:t>
      </w:r>
      <w:r>
        <w:rPr>
          <w:szCs w:val="24"/>
          <w:lang w:eastAsia="en-GB"/>
        </w:rPr>
        <w:t xml:space="preserve"> </w:t>
      </w:r>
      <w:r w:rsidRPr="006107B9">
        <w:rPr>
          <w:szCs w:val="24"/>
          <w:lang w:eastAsia="en-GB"/>
        </w:rPr>
        <w:t xml:space="preserve">than 10 ns within </w:t>
      </w:r>
      <w:r>
        <w:rPr>
          <w:szCs w:val="24"/>
          <w:lang w:eastAsia="en-GB"/>
        </w:rPr>
        <w:t xml:space="preserve">a </w:t>
      </w:r>
      <w:r w:rsidRPr="006107B9">
        <w:rPr>
          <w:szCs w:val="24"/>
          <w:lang w:eastAsia="en-GB"/>
        </w:rPr>
        <w:t>20 minute period</w:t>
      </w:r>
      <w:ins w:id="114" w:author="alang" w:date="2013-09-26T11:54:00Z">
        <w:r w:rsidR="00F56FD4">
          <w:rPr>
            <w:szCs w:val="24"/>
            <w:lang w:eastAsia="en-GB"/>
          </w:rPr>
          <w:t xml:space="preserve"> [ref]</w:t>
        </w:r>
      </w:ins>
      <w:del w:id="115" w:author="alang" w:date="2013-09-26T11:54:00Z">
        <w:r w:rsidRPr="006107B9" w:rsidDel="00F56FD4">
          <w:rPr>
            <w:szCs w:val="24"/>
            <w:lang w:eastAsia="en-GB"/>
          </w:rPr>
          <w:delText>; this is a maritime</w:delText>
        </w:r>
        <w:r w:rsidDel="00F56FD4">
          <w:rPr>
            <w:szCs w:val="24"/>
            <w:lang w:eastAsia="en-GB"/>
          </w:rPr>
          <w:delText xml:space="preserve"> Harbour Entrance </w:delText>
        </w:r>
      </w:del>
      <w:commentRangeStart w:id="116"/>
      <w:del w:id="117" w:author="alang" w:date="2013-09-26T11:53:00Z">
        <w:r w:rsidDel="00F56FD4">
          <w:rPr>
            <w:szCs w:val="24"/>
            <w:lang w:eastAsia="en-GB"/>
          </w:rPr>
          <w:delText>&amp; A</w:delText>
        </w:r>
      </w:del>
      <w:del w:id="118" w:author="alang" w:date="2013-09-26T11:54:00Z">
        <w:r w:rsidDel="00F56FD4">
          <w:rPr>
            <w:szCs w:val="24"/>
            <w:lang w:eastAsia="en-GB"/>
          </w:rPr>
          <w:delText>pproaches</w:delText>
        </w:r>
        <w:commentRangeEnd w:id="116"/>
        <w:r w:rsidR="00B21C55" w:rsidDel="00F56FD4">
          <w:rPr>
            <w:rStyle w:val="CommentReference"/>
          </w:rPr>
          <w:commentReference w:id="116"/>
        </w:r>
        <w:r w:rsidDel="00F56FD4">
          <w:rPr>
            <w:szCs w:val="24"/>
            <w:lang w:eastAsia="en-GB"/>
          </w:rPr>
          <w:delText xml:space="preserve"> </w:delText>
        </w:r>
      </w:del>
      <w:del w:id="119" w:author="alang" w:date="2013-09-26T11:53:00Z">
        <w:r w:rsidDel="00F56FD4">
          <w:rPr>
            <w:szCs w:val="24"/>
            <w:lang w:eastAsia="en-GB"/>
          </w:rPr>
          <w:delText>(</w:delText>
        </w:r>
        <w:r w:rsidRPr="006107B9" w:rsidDel="00F56FD4">
          <w:rPr>
            <w:lang w:eastAsia="en-GB"/>
          </w:rPr>
          <w:delText>HEA</w:delText>
        </w:r>
        <w:r w:rsidDel="00F56FD4">
          <w:rPr>
            <w:lang w:eastAsia="en-GB"/>
          </w:rPr>
          <w:delText>)</w:delText>
        </w:r>
      </w:del>
      <w:del w:id="120" w:author="alang" w:date="2013-09-26T11:54:00Z">
        <w:r w:rsidRPr="006107B9" w:rsidDel="00F56FD4">
          <w:rPr>
            <w:lang w:eastAsia="en-GB"/>
          </w:rPr>
          <w:delText xml:space="preserve"> receiver requi</w:delText>
        </w:r>
        <w:r w:rsidDel="00F56FD4">
          <w:rPr>
            <w:lang w:eastAsia="en-GB"/>
          </w:rPr>
          <w:delText>rement.</w:delText>
        </w:r>
      </w:del>
      <w:ins w:id="121" w:author="alang" w:date="2013-09-26T11:54:00Z">
        <w:r w:rsidR="00F56FD4">
          <w:rPr>
            <w:lang w:eastAsia="en-GB"/>
          </w:rPr>
          <w:t>.</w:t>
        </w:r>
      </w:ins>
    </w:p>
    <w:p w14:paraId="394823A9" w14:textId="77777777" w:rsidR="002F1EB4" w:rsidRDefault="002F1EB4" w:rsidP="002F1EB4">
      <w:pPr>
        <w:pStyle w:val="BodyText"/>
        <w:rPr>
          <w:color w:val="FF0000"/>
        </w:rPr>
      </w:pPr>
    </w:p>
    <w:p w14:paraId="1F8CD121" w14:textId="77777777" w:rsidR="002F1EB4" w:rsidRDefault="002F1EB4" w:rsidP="002F1EB4">
      <w:pPr>
        <w:pStyle w:val="Heading2"/>
        <w:tabs>
          <w:tab w:val="num" w:pos="840"/>
        </w:tabs>
      </w:pPr>
      <w:bookmarkStart w:id="122" w:name="_Toc367957106"/>
      <w:r>
        <w:t>The eLoran Data Channel</w:t>
      </w:r>
      <w:bookmarkEnd w:id="122"/>
    </w:p>
    <w:p w14:paraId="783FA472" w14:textId="781F9F86" w:rsidR="002F1EB4" w:rsidRPr="00D720BD" w:rsidRDefault="002F1EB4" w:rsidP="002F1EB4">
      <w:pPr>
        <w:pStyle w:val="BodyText"/>
        <w:rPr>
          <w:szCs w:val="24"/>
          <w:lang w:eastAsia="en-GB"/>
        </w:rPr>
      </w:pPr>
      <w:r w:rsidRPr="00D720BD">
        <w:rPr>
          <w:szCs w:val="24"/>
        </w:rPr>
        <w:t xml:space="preserve">One of the essential features of eLoran is the additional functionality provided by the </w:t>
      </w:r>
      <w:r w:rsidR="00972B13">
        <w:rPr>
          <w:szCs w:val="24"/>
        </w:rPr>
        <w:t>e</w:t>
      </w:r>
      <w:r w:rsidRPr="00D720BD">
        <w:rPr>
          <w:szCs w:val="24"/>
          <w:lang w:eastAsia="en-GB"/>
        </w:rPr>
        <w:t xml:space="preserve">Loran Data Channel, </w:t>
      </w:r>
      <w:del w:id="123" w:author="alang" w:date="2013-09-26T12:03:00Z">
        <w:r w:rsidRPr="00D720BD" w:rsidDel="00A21C43">
          <w:rPr>
            <w:szCs w:val="24"/>
            <w:lang w:eastAsia="en-GB"/>
          </w:rPr>
          <w:delText>which may</w:delText>
        </w:r>
      </w:del>
      <w:ins w:id="124" w:author="alang" w:date="2013-09-26T12:03:00Z">
        <w:r w:rsidR="00A21C43">
          <w:rPr>
            <w:szCs w:val="24"/>
            <w:lang w:eastAsia="en-GB"/>
          </w:rPr>
          <w:t xml:space="preserve">should </w:t>
        </w:r>
      </w:ins>
      <w:del w:id="125" w:author="alang" w:date="2013-09-26T12:03:00Z">
        <w:r w:rsidRPr="00D720BD" w:rsidDel="00A21C43">
          <w:rPr>
            <w:szCs w:val="24"/>
            <w:lang w:eastAsia="en-GB"/>
          </w:rPr>
          <w:delText xml:space="preserve"> be used to </w:delText>
        </w:r>
      </w:del>
      <w:r w:rsidRPr="00D720BD">
        <w:rPr>
          <w:szCs w:val="24"/>
          <w:lang w:eastAsia="en-GB"/>
        </w:rPr>
        <w:t>transmit</w:t>
      </w:r>
      <w:ins w:id="126" w:author="alang" w:date="2013-09-26T12:03:00Z">
        <w:r w:rsidR="00A21C43">
          <w:rPr>
            <w:szCs w:val="24"/>
            <w:lang w:eastAsia="en-GB"/>
          </w:rPr>
          <w:t xml:space="preserve"> as a</w:t>
        </w:r>
        <w:commentRangeStart w:id="127"/>
        <w:r w:rsidR="00A21C43">
          <w:rPr>
            <w:szCs w:val="24"/>
            <w:lang w:eastAsia="en-GB"/>
          </w:rPr>
          <w:t xml:space="preserve"> minimun</w:t>
        </w:r>
      </w:ins>
      <w:commentRangeEnd w:id="127"/>
      <w:ins w:id="128" w:author="alang" w:date="2013-09-26T12:08:00Z">
        <w:r w:rsidR="00A21C43">
          <w:rPr>
            <w:rStyle w:val="CommentReference"/>
          </w:rPr>
          <w:commentReference w:id="127"/>
        </w:r>
      </w:ins>
      <w:r w:rsidRPr="00D720BD">
        <w:rPr>
          <w:szCs w:val="24"/>
          <w:lang w:eastAsia="en-GB"/>
        </w:rPr>
        <w:t>:</w:t>
      </w:r>
    </w:p>
    <w:p w14:paraId="3C9491DD" w14:textId="111B3794" w:rsidR="002F1EB4" w:rsidRPr="00D720BD" w:rsidRDefault="002F1EB4" w:rsidP="0031438A">
      <w:pPr>
        <w:pStyle w:val="BodyText"/>
        <w:numPr>
          <w:ilvl w:val="0"/>
          <w:numId w:val="17"/>
        </w:numPr>
        <w:rPr>
          <w:szCs w:val="24"/>
          <w:lang w:eastAsia="en-GB"/>
        </w:rPr>
      </w:pPr>
      <w:r w:rsidRPr="00D720BD">
        <w:rPr>
          <w:szCs w:val="24"/>
          <w:lang w:eastAsia="en-GB"/>
        </w:rPr>
        <w:t xml:space="preserve">Time of Day (UTC), </w:t>
      </w:r>
      <w:commentRangeStart w:id="129"/>
      <w:r w:rsidRPr="00D720BD">
        <w:rPr>
          <w:szCs w:val="24"/>
          <w:lang w:eastAsia="en-GB"/>
        </w:rPr>
        <w:t>Leap Seconds</w:t>
      </w:r>
      <w:commentRangeEnd w:id="129"/>
      <w:r w:rsidR="00EF71AD">
        <w:rPr>
          <w:rStyle w:val="CommentReference"/>
        </w:rPr>
        <w:commentReference w:id="129"/>
      </w:r>
      <w:r w:rsidR="00972B13">
        <w:rPr>
          <w:szCs w:val="24"/>
          <w:lang w:eastAsia="en-GB"/>
        </w:rPr>
        <w:t xml:space="preserve"> </w:t>
      </w:r>
      <w:ins w:id="130" w:author="alang" w:date="2013-09-26T07:55:00Z">
        <w:r w:rsidR="00972B13">
          <w:rPr>
            <w:szCs w:val="24"/>
            <w:lang w:eastAsia="en-GB"/>
          </w:rPr>
          <w:t>offset between eLoran time and UTC.</w:t>
        </w:r>
      </w:ins>
    </w:p>
    <w:p w14:paraId="2AACAD38" w14:textId="0C8E75C1" w:rsidR="002F1EB4" w:rsidRPr="00D720BD" w:rsidRDefault="002F1EB4" w:rsidP="0031438A">
      <w:pPr>
        <w:pStyle w:val="BodyText"/>
        <w:numPr>
          <w:ilvl w:val="0"/>
          <w:numId w:val="17"/>
        </w:numPr>
        <w:rPr>
          <w:szCs w:val="24"/>
          <w:lang w:eastAsia="en-GB"/>
        </w:rPr>
      </w:pPr>
      <w:r w:rsidRPr="00D720BD">
        <w:rPr>
          <w:lang w:eastAsia="en-GB"/>
        </w:rPr>
        <w:t xml:space="preserve">Differential </w:t>
      </w:r>
      <w:ins w:id="131" w:author="alang" w:date="2013-09-26T07:55:00Z">
        <w:r w:rsidR="00972B13">
          <w:rPr>
            <w:lang w:eastAsia="en-GB"/>
          </w:rPr>
          <w:t>e</w:t>
        </w:r>
      </w:ins>
      <w:r w:rsidRPr="00D720BD">
        <w:rPr>
          <w:lang w:eastAsia="en-GB"/>
        </w:rPr>
        <w:t xml:space="preserve">Loran corrections for temporal variations in </w:t>
      </w:r>
      <w:commentRangeStart w:id="132"/>
      <w:del w:id="133" w:author="alang" w:date="2013-09-26T11:56:00Z">
        <w:r w:rsidRPr="00D720BD" w:rsidDel="00F56FD4">
          <w:rPr>
            <w:lang w:eastAsia="en-GB"/>
          </w:rPr>
          <w:delText>phase</w:delText>
        </w:r>
        <w:commentRangeEnd w:id="132"/>
        <w:r w:rsidR="00E61CDD" w:rsidDel="00F56FD4">
          <w:rPr>
            <w:rStyle w:val="CommentReference"/>
          </w:rPr>
          <w:commentReference w:id="132"/>
        </w:r>
        <w:r w:rsidRPr="00D720BD" w:rsidDel="00F56FD4">
          <w:rPr>
            <w:lang w:eastAsia="en-GB"/>
          </w:rPr>
          <w:delText xml:space="preserve"> </w:delText>
        </w:r>
      </w:del>
      <w:ins w:id="134" w:author="alang" w:date="2013-09-26T11:56:00Z">
        <w:r w:rsidR="00F56FD4">
          <w:rPr>
            <w:lang w:eastAsia="en-GB"/>
          </w:rPr>
          <w:t>ASF</w:t>
        </w:r>
        <w:r w:rsidR="00F56FD4" w:rsidRPr="00D720BD">
          <w:rPr>
            <w:lang w:eastAsia="en-GB"/>
          </w:rPr>
          <w:t xml:space="preserve"> </w:t>
        </w:r>
      </w:ins>
      <w:r w:rsidRPr="00D720BD">
        <w:rPr>
          <w:lang w:eastAsia="en-GB"/>
        </w:rPr>
        <w:t xml:space="preserve">for maritime &amp; timing users. </w:t>
      </w:r>
      <w:del w:id="135" w:author="alang" w:date="2013-09-26T11:57:00Z">
        <w:r w:rsidDel="00F56FD4">
          <w:rPr>
            <w:lang w:eastAsia="en-GB"/>
          </w:rPr>
          <w:delText>Differential Loran has the capability to improve</w:delText>
        </w:r>
        <w:r w:rsidRPr="00D720BD" w:rsidDel="00F56FD4">
          <w:rPr>
            <w:lang w:eastAsia="en-GB"/>
          </w:rPr>
          <w:delText xml:space="preserve"> accuracy for harbour entrance to 10 m (95%)</w:delText>
        </w:r>
        <w:r w:rsidDel="00F56FD4">
          <w:rPr>
            <w:lang w:eastAsia="en-GB"/>
          </w:rPr>
          <w:delText>, but r</w:delText>
        </w:r>
        <w:r w:rsidRPr="00D720BD" w:rsidDel="00F56FD4">
          <w:rPr>
            <w:szCs w:val="24"/>
            <w:lang w:eastAsia="en-GB"/>
          </w:rPr>
          <w:delText>equires harbo</w:delText>
        </w:r>
        <w:r w:rsidDel="00F56FD4">
          <w:rPr>
            <w:szCs w:val="24"/>
            <w:lang w:eastAsia="en-GB"/>
          </w:rPr>
          <w:delText>ur</w:delText>
        </w:r>
        <w:r w:rsidRPr="00D720BD" w:rsidDel="00F56FD4">
          <w:rPr>
            <w:szCs w:val="24"/>
            <w:lang w:eastAsia="en-GB"/>
          </w:rPr>
          <w:delText xml:space="preserve"> survey</w:delText>
        </w:r>
        <w:r w:rsidDel="00F56FD4">
          <w:rPr>
            <w:szCs w:val="24"/>
            <w:lang w:eastAsia="en-GB"/>
          </w:rPr>
          <w:delText xml:space="preserve"> to measure </w:delText>
        </w:r>
        <w:r w:rsidRPr="00D720BD" w:rsidDel="00F56FD4">
          <w:rPr>
            <w:szCs w:val="24"/>
            <w:lang w:eastAsia="en-GB"/>
          </w:rPr>
          <w:delText xml:space="preserve">spatial </w:delText>
        </w:r>
        <w:r w:rsidDel="00F56FD4">
          <w:rPr>
            <w:szCs w:val="24"/>
            <w:lang w:eastAsia="en-GB"/>
          </w:rPr>
          <w:delText xml:space="preserve">(ASF) </w:delText>
        </w:r>
        <w:r w:rsidRPr="00D720BD" w:rsidDel="00F56FD4">
          <w:rPr>
            <w:szCs w:val="24"/>
            <w:lang w:eastAsia="en-GB"/>
          </w:rPr>
          <w:delText>variations</w:delText>
        </w:r>
      </w:del>
    </w:p>
    <w:p w14:paraId="3D7E0055" w14:textId="022283E1" w:rsidR="002F1EB4" w:rsidRPr="00D720BD" w:rsidDel="00A21C43" w:rsidRDefault="002F1EB4" w:rsidP="0031438A">
      <w:pPr>
        <w:pStyle w:val="BodyText"/>
        <w:numPr>
          <w:ilvl w:val="0"/>
          <w:numId w:val="17"/>
        </w:numPr>
        <w:rPr>
          <w:szCs w:val="24"/>
          <w:lang w:eastAsia="en-GB"/>
        </w:rPr>
      </w:pPr>
      <w:moveFromRangeStart w:id="136" w:author="alang" w:date="2013-09-26T12:03:00Z" w:name="move367960354"/>
      <w:moveFrom w:id="137" w:author="alang" w:date="2013-09-26T12:03:00Z">
        <w:r w:rsidRPr="00D720BD" w:rsidDel="00A21C43">
          <w:rPr>
            <w:szCs w:val="24"/>
            <w:lang w:eastAsia="en-GB"/>
          </w:rPr>
          <w:t>Authentication messages</w:t>
        </w:r>
      </w:moveFrom>
    </w:p>
    <w:moveFromRangeEnd w:id="136"/>
    <w:p w14:paraId="33A2357D" w14:textId="0D3FC5F9" w:rsidR="00A21C43" w:rsidRDefault="002F1EB4" w:rsidP="00A21C43">
      <w:pPr>
        <w:pStyle w:val="BodyText"/>
        <w:numPr>
          <w:ilvl w:val="0"/>
          <w:numId w:val="17"/>
        </w:numPr>
        <w:rPr>
          <w:ins w:id="138" w:author="alang" w:date="2013-09-26T12:03:00Z"/>
          <w:szCs w:val="24"/>
          <w:lang w:eastAsia="en-GB"/>
        </w:rPr>
      </w:pPr>
      <w:r w:rsidRPr="00D720BD">
        <w:rPr>
          <w:lang w:eastAsia="en-GB"/>
        </w:rPr>
        <w:t>Almanacs</w:t>
      </w:r>
      <w:r>
        <w:rPr>
          <w:lang w:eastAsia="en-GB"/>
        </w:rPr>
        <w:t>, containing information regarding n</w:t>
      </w:r>
      <w:r w:rsidRPr="00D720BD">
        <w:rPr>
          <w:lang w:eastAsia="en-GB"/>
        </w:rPr>
        <w:t>ew transmitters, chains, monitors, GRI’s etc.</w:t>
      </w:r>
      <w:r>
        <w:rPr>
          <w:lang w:eastAsia="en-GB"/>
        </w:rPr>
        <w:t>, and ma</w:t>
      </w:r>
      <w:r w:rsidRPr="00D720BD">
        <w:rPr>
          <w:szCs w:val="24"/>
          <w:lang w:eastAsia="en-GB"/>
        </w:rPr>
        <w:t xml:space="preserve">kes it possible to change systems without rendering </w:t>
      </w:r>
      <w:r>
        <w:rPr>
          <w:szCs w:val="24"/>
          <w:lang w:eastAsia="en-GB"/>
        </w:rPr>
        <w:t>previous</w:t>
      </w:r>
      <w:r w:rsidRPr="00D720BD">
        <w:rPr>
          <w:szCs w:val="24"/>
          <w:lang w:eastAsia="en-GB"/>
        </w:rPr>
        <w:t xml:space="preserve"> eLoran receivers obsolete</w:t>
      </w:r>
    </w:p>
    <w:p w14:paraId="4819FB58" w14:textId="65AAD80D" w:rsidR="00A21C43" w:rsidRPr="00A21C43" w:rsidRDefault="00A21C43">
      <w:pPr>
        <w:pStyle w:val="BodyText"/>
        <w:rPr>
          <w:szCs w:val="24"/>
          <w:lang w:eastAsia="en-GB"/>
        </w:rPr>
        <w:pPrChange w:id="139" w:author="alang" w:date="2013-09-26T12:04:00Z">
          <w:pPr>
            <w:pStyle w:val="BodyText"/>
            <w:numPr>
              <w:numId w:val="17"/>
            </w:numPr>
            <w:tabs>
              <w:tab w:val="num" w:pos="720"/>
            </w:tabs>
            <w:ind w:left="720" w:hanging="360"/>
          </w:pPr>
        </w:pPrChange>
      </w:pPr>
      <w:ins w:id="140" w:author="alang" w:date="2013-09-26T12:04:00Z">
        <w:r>
          <w:rPr>
            <w:szCs w:val="24"/>
            <w:lang w:eastAsia="en-GB"/>
          </w:rPr>
          <w:t>With the option to provide other messages, depending on system performance, which can include:</w:t>
        </w:r>
      </w:ins>
    </w:p>
    <w:p w14:paraId="012A0571" w14:textId="77777777" w:rsidR="00A21C43" w:rsidRPr="00D720BD" w:rsidRDefault="00A21C43" w:rsidP="00A21C43">
      <w:pPr>
        <w:pStyle w:val="BodyText"/>
        <w:numPr>
          <w:ilvl w:val="0"/>
          <w:numId w:val="17"/>
        </w:numPr>
        <w:rPr>
          <w:szCs w:val="24"/>
          <w:lang w:eastAsia="en-GB"/>
        </w:rPr>
      </w:pPr>
      <w:moveToRangeStart w:id="141" w:author="alang" w:date="2013-09-26T12:03:00Z" w:name="move367960354"/>
      <w:moveTo w:id="142" w:author="alang" w:date="2013-09-26T12:03:00Z">
        <w:r w:rsidRPr="00D720BD">
          <w:rPr>
            <w:szCs w:val="24"/>
            <w:lang w:eastAsia="en-GB"/>
          </w:rPr>
          <w:t>Authentication messages</w:t>
        </w:r>
      </w:moveTo>
    </w:p>
    <w:moveToRangeEnd w:id="141"/>
    <w:p w14:paraId="0A1F4B21" w14:textId="77777777" w:rsidR="002F1EB4" w:rsidRDefault="002F1EB4" w:rsidP="0031438A">
      <w:pPr>
        <w:pStyle w:val="BodyText"/>
        <w:numPr>
          <w:ilvl w:val="0"/>
          <w:numId w:val="17"/>
        </w:numPr>
        <w:rPr>
          <w:ins w:id="143" w:author="alang" w:date="2013-09-26T07:56:00Z"/>
          <w:szCs w:val="24"/>
          <w:lang w:eastAsia="en-GB"/>
        </w:rPr>
      </w:pPr>
      <w:r>
        <w:rPr>
          <w:szCs w:val="24"/>
          <w:lang w:eastAsia="en-GB"/>
        </w:rPr>
        <w:t>Differential GNSS corrections</w:t>
      </w:r>
    </w:p>
    <w:p w14:paraId="038847C5" w14:textId="25C30ED5" w:rsidR="00972B13" w:rsidRDefault="00F56FD4" w:rsidP="00972B13">
      <w:pPr>
        <w:numPr>
          <w:ilvl w:val="0"/>
          <w:numId w:val="17"/>
        </w:numPr>
        <w:spacing w:before="0" w:after="0"/>
        <w:rPr>
          <w:ins w:id="144" w:author="alang" w:date="2013-09-26T07:56:00Z"/>
        </w:rPr>
      </w:pPr>
      <w:ins w:id="145" w:author="alang" w:date="2013-09-26T11:58:00Z">
        <w:r>
          <w:t>Inform users of problems with other stations</w:t>
        </w:r>
      </w:ins>
      <w:ins w:id="146" w:author="alang" w:date="2013-09-26T07:56:00Z">
        <w:r w:rsidR="00972B13">
          <w:t>.</w:t>
        </w:r>
      </w:ins>
    </w:p>
    <w:p w14:paraId="1E360D7C" w14:textId="77777777" w:rsidR="00972B13" w:rsidRDefault="00972B13" w:rsidP="00972B13">
      <w:pPr>
        <w:numPr>
          <w:ilvl w:val="0"/>
          <w:numId w:val="17"/>
        </w:numPr>
        <w:spacing w:before="0" w:after="0"/>
        <w:rPr>
          <w:ins w:id="147" w:author="alang" w:date="2013-09-26T07:56:00Z"/>
          <w:bCs/>
          <w:caps/>
          <w:kern w:val="32"/>
          <w:sz w:val="26"/>
          <w:szCs w:val="26"/>
        </w:rPr>
      </w:pPr>
      <w:ins w:id="148" w:author="alang" w:date="2013-09-26T07:56:00Z">
        <w:r>
          <w:t xml:space="preserve"> Messages that explain to eLoran users why a certain signal is being blinked. (e.g., Master blink) </w:t>
        </w:r>
      </w:ins>
    </w:p>
    <w:p w14:paraId="3B119112" w14:textId="558FF37B" w:rsidR="00972B13" w:rsidRPr="00D720BD" w:rsidRDefault="00A21C43" w:rsidP="0031438A">
      <w:pPr>
        <w:pStyle w:val="BodyText"/>
        <w:numPr>
          <w:ilvl w:val="0"/>
          <w:numId w:val="17"/>
        </w:numPr>
        <w:rPr>
          <w:szCs w:val="24"/>
          <w:lang w:eastAsia="en-GB"/>
        </w:rPr>
      </w:pPr>
      <w:ins w:id="149" w:author="alang" w:date="2013-09-26T11:59:00Z">
        <w:r>
          <w:rPr>
            <w:szCs w:val="24"/>
            <w:lang w:eastAsia="en-GB"/>
          </w:rPr>
          <w:t>Any other relevant data.</w:t>
        </w:r>
      </w:ins>
    </w:p>
    <w:p w14:paraId="6D91D9AC" w14:textId="77777777" w:rsidR="00D302A6" w:rsidRDefault="00D302A6" w:rsidP="002F1EB4">
      <w:pPr>
        <w:pStyle w:val="Heading2"/>
      </w:pPr>
      <w:bookmarkStart w:id="150" w:name="_Toc367957107"/>
      <w:r>
        <w:t>ASF measurements</w:t>
      </w:r>
      <w:bookmarkEnd w:id="150"/>
    </w:p>
    <w:p w14:paraId="0F588D87" w14:textId="2E1E7BCC" w:rsidR="0014568A" w:rsidRDefault="0014568A" w:rsidP="0014568A">
      <w:pPr>
        <w:jc w:val="both"/>
      </w:pPr>
      <w:r>
        <w:t xml:space="preserve">In order to provide greater accuracy, the service provider will need to provide a database of Additional Secondary Factors (ASF) </w:t>
      </w:r>
      <w:ins w:id="151" w:author="alang" w:date="2013-09-26T12:11:00Z">
        <w:r w:rsidR="00B314D7">
          <w:t>[</w:t>
        </w:r>
        <w:commentRangeStart w:id="152"/>
        <w:r w:rsidR="00B314D7">
          <w:t>ref</w:t>
        </w:r>
        <w:commentRangeEnd w:id="152"/>
        <w:r w:rsidR="00B314D7">
          <w:rPr>
            <w:rStyle w:val="CommentReference"/>
          </w:rPr>
          <w:commentReference w:id="152"/>
        </w:r>
        <w:r w:rsidR="00B314D7">
          <w:t xml:space="preserve">] </w:t>
        </w:r>
      </w:ins>
      <w:r>
        <w:t xml:space="preserve">for specific applications, such as </w:t>
      </w:r>
      <w:ins w:id="153" w:author="alang" w:date="2013-09-26T12:10:00Z">
        <w:r w:rsidR="00B314D7" w:rsidRPr="0022464F">
          <w:rPr>
            <w:sz w:val="18"/>
            <w:szCs w:val="18"/>
          </w:rPr>
          <w:t>Harbour entrances, harbour approaches and coastal waters</w:t>
        </w:r>
        <w:r w:rsidR="00B314D7">
          <w:rPr>
            <w:sz w:val="18"/>
            <w:szCs w:val="18"/>
          </w:rPr>
          <w:t>.</w:t>
        </w:r>
      </w:ins>
      <w:del w:id="154" w:author="alang" w:date="2013-09-26T12:10:00Z">
        <w:r w:rsidDel="00B314D7">
          <w:delText>Harbour Entrance and Approach</w:delText>
        </w:r>
      </w:del>
      <w:r>
        <w:t xml:space="preserve">.  </w:t>
      </w:r>
    </w:p>
    <w:p w14:paraId="220F9CD5" w14:textId="372C2C8D" w:rsidR="003760F3" w:rsidDel="00B314D7" w:rsidRDefault="0014568A" w:rsidP="0014568A">
      <w:pPr>
        <w:jc w:val="both"/>
      </w:pPr>
      <w:moveFromRangeStart w:id="155" w:author="alang" w:date="2013-09-26T12:13:00Z" w:name="move367960930"/>
      <w:moveFrom w:id="156" w:author="alang" w:date="2013-09-26T12:13:00Z">
        <w:r w:rsidDel="00B314D7">
          <w:t xml:space="preserve">Appendix D2 and D3 contain a description of the ASF data publication format and its use.  This also includes the publication of “ASF measurement error” values that can be employed in Horizontal Protection Level (HPL) computations. </w:t>
        </w:r>
      </w:moveFrom>
    </w:p>
    <w:moveFromRangeEnd w:id="155"/>
    <w:p w14:paraId="7BB14C77" w14:textId="77777777" w:rsidR="0014568A" w:rsidRDefault="0014568A" w:rsidP="0014568A"/>
    <w:p w14:paraId="5BCF637F" w14:textId="014A54CE" w:rsidR="004160C1" w:rsidDel="00B314D7" w:rsidRDefault="004160C1" w:rsidP="0014568A">
      <w:pPr>
        <w:rPr>
          <w:del w:id="157" w:author="alang" w:date="2013-09-26T12:18:00Z"/>
        </w:rPr>
      </w:pPr>
      <w:del w:id="158" w:author="alang" w:date="2013-09-26T12:18:00Z">
        <w:r w:rsidRPr="004160C1" w:rsidDel="00B314D7">
          <w:rPr>
            <w:highlight w:val="yellow"/>
          </w:rPr>
          <w:delText>XXX Explain how ASF data is gathered and used, including what sort of surveys are required and the formatting</w:delText>
        </w:r>
        <w:r w:rsidDel="00B314D7">
          <w:rPr>
            <w:highlight w:val="yellow"/>
          </w:rPr>
          <w:delText xml:space="preserve"> – </w:delText>
        </w:r>
        <w:commentRangeStart w:id="159"/>
        <w:r w:rsidDel="00B314D7">
          <w:rPr>
            <w:highlight w:val="yellow"/>
          </w:rPr>
          <w:delText>how frequently should they be repeated</w:delText>
        </w:r>
        <w:commentRangeEnd w:id="159"/>
        <w:r w:rsidR="00431BE1" w:rsidDel="00B314D7">
          <w:rPr>
            <w:rStyle w:val="CommentReference"/>
          </w:rPr>
          <w:commentReference w:id="159"/>
        </w:r>
        <w:r w:rsidDel="00B314D7">
          <w:rPr>
            <w:highlight w:val="yellow"/>
          </w:rPr>
          <w:delText xml:space="preserve"> etc</w:delText>
        </w:r>
        <w:r w:rsidRPr="004160C1" w:rsidDel="00B314D7">
          <w:rPr>
            <w:highlight w:val="yellow"/>
          </w:rPr>
          <w:delText xml:space="preserve"> XXX</w:delText>
        </w:r>
      </w:del>
    </w:p>
    <w:p w14:paraId="3E28D920" w14:textId="77777777" w:rsidR="004160C1" w:rsidRPr="0014568A" w:rsidRDefault="004160C1" w:rsidP="0014568A"/>
    <w:p w14:paraId="401E803C" w14:textId="76006118" w:rsidR="003F4757" w:rsidRDefault="00D302A6" w:rsidP="002F1EB4">
      <w:pPr>
        <w:pStyle w:val="Heading2"/>
      </w:pPr>
      <w:bookmarkStart w:id="160" w:name="_Toc367957108"/>
      <w:commentRangeStart w:id="161"/>
      <w:r>
        <w:lastRenderedPageBreak/>
        <w:t xml:space="preserve">Differential </w:t>
      </w:r>
      <w:ins w:id="162" w:author="alang" w:date="2013-09-26T12:19:00Z">
        <w:r w:rsidR="00867C22">
          <w:t xml:space="preserve">Loran </w:t>
        </w:r>
      </w:ins>
      <w:r>
        <w:t>reference stations</w:t>
      </w:r>
      <w:commentRangeEnd w:id="161"/>
      <w:r w:rsidR="00875CBC">
        <w:rPr>
          <w:rStyle w:val="CommentReference"/>
          <w:rFonts w:ascii="Times New Roman" w:hAnsi="Times New Roman"/>
          <w:b w:val="0"/>
          <w:iCs w:val="0"/>
        </w:rPr>
        <w:commentReference w:id="161"/>
      </w:r>
      <w:bookmarkEnd w:id="160"/>
    </w:p>
    <w:p w14:paraId="7CB4A26F" w14:textId="08EA65D5" w:rsidR="00CF7F8C" w:rsidRDefault="00CF7F8C" w:rsidP="00CF7F8C">
      <w:pPr>
        <w:jc w:val="both"/>
        <w:rPr>
          <w:ins w:id="163" w:author="alang" w:date="2013-09-26T12:22:00Z"/>
        </w:rPr>
      </w:pPr>
      <w:ins w:id="164" w:author="alang" w:date="2013-09-26T12:21:00Z">
        <w:r>
          <w:t xml:space="preserve">Differential Loran reference stations are required near to </w:t>
        </w:r>
      </w:ins>
      <w:ins w:id="165" w:author="alang" w:date="2013-09-26T12:22:00Z">
        <w:r w:rsidRPr="0022464F">
          <w:rPr>
            <w:sz w:val="18"/>
            <w:szCs w:val="18"/>
          </w:rPr>
          <w:t>Harbour entrances, harbour approaches and coastal waters</w:t>
        </w:r>
        <w:r>
          <w:rPr>
            <w:sz w:val="18"/>
            <w:szCs w:val="18"/>
          </w:rPr>
          <w:t xml:space="preserve"> where </w:t>
        </w:r>
      </w:ins>
      <w:ins w:id="166" w:author="alang" w:date="2013-09-26T12:23:00Z">
        <w:r>
          <w:rPr>
            <w:sz w:val="18"/>
            <w:szCs w:val="18"/>
          </w:rPr>
          <w:t xml:space="preserve">&lt;10m (95%) </w:t>
        </w:r>
      </w:ins>
      <w:ins w:id="167" w:author="alang" w:date="2013-09-26T12:22:00Z">
        <w:r>
          <w:rPr>
            <w:sz w:val="18"/>
            <w:szCs w:val="18"/>
          </w:rPr>
          <w:t>accuracy is required</w:t>
        </w:r>
      </w:ins>
      <w:ins w:id="168" w:author="alang" w:date="2013-09-26T12:23:00Z">
        <w:r>
          <w:rPr>
            <w:sz w:val="18"/>
            <w:szCs w:val="18"/>
          </w:rPr>
          <w:t>.</w:t>
        </w:r>
      </w:ins>
      <w:ins w:id="169" w:author="alang" w:date="2013-09-26T12:22:00Z">
        <w:r>
          <w:rPr>
            <w:sz w:val="18"/>
            <w:szCs w:val="18"/>
          </w:rPr>
          <w:t xml:space="preserve"> These reference stations monitor the actual ASF values</w:t>
        </w:r>
      </w:ins>
      <w:ins w:id="170" w:author="alang" w:date="2013-09-26T12:23:00Z">
        <w:r>
          <w:rPr>
            <w:sz w:val="18"/>
            <w:szCs w:val="18"/>
          </w:rPr>
          <w:t xml:space="preserve"> and</w:t>
        </w:r>
      </w:ins>
      <w:ins w:id="171" w:author="alang" w:date="2013-09-26T12:22:00Z">
        <w:r>
          <w:rPr>
            <w:sz w:val="18"/>
            <w:szCs w:val="18"/>
          </w:rPr>
          <w:t xml:space="preserve"> by knowing their true location </w:t>
        </w:r>
      </w:ins>
      <w:ins w:id="172" w:author="alang" w:date="2013-09-26T12:24:00Z">
        <w:r>
          <w:rPr>
            <w:sz w:val="18"/>
            <w:szCs w:val="18"/>
          </w:rPr>
          <w:t>can</w:t>
        </w:r>
      </w:ins>
      <w:ins w:id="173" w:author="alang" w:date="2013-09-26T12:22:00Z">
        <w:r>
          <w:rPr>
            <w:sz w:val="18"/>
            <w:szCs w:val="18"/>
          </w:rPr>
          <w:t xml:space="preserve"> provide ASF correction information to the transmitter for promulgation to the user.</w:t>
        </w:r>
        <w:r>
          <w:t xml:space="preserve"> </w:t>
        </w:r>
      </w:ins>
    </w:p>
    <w:p w14:paraId="08CDD8C9" w14:textId="77777777" w:rsidR="00CF7F8C" w:rsidRDefault="00CF7F8C" w:rsidP="004160C1">
      <w:pPr>
        <w:rPr>
          <w:ins w:id="174" w:author="alang" w:date="2013-09-26T12:26:00Z"/>
        </w:rPr>
      </w:pPr>
    </w:p>
    <w:p w14:paraId="71BA4433" w14:textId="035AFAE9" w:rsidR="00CF7F8C" w:rsidRDefault="00CF7F8C" w:rsidP="004160C1">
      <w:pPr>
        <w:rPr>
          <w:ins w:id="175" w:author="alang" w:date="2013-09-26T12:33:00Z"/>
        </w:rPr>
      </w:pPr>
      <w:ins w:id="176" w:author="alang" w:date="2013-09-26T12:26:00Z">
        <w:r>
          <w:t xml:space="preserve">Differential Loran reference stations also provide integrity.  </w:t>
        </w:r>
        <w:r w:rsidRPr="00702E06">
          <w:rPr>
            <w:highlight w:val="yellow"/>
            <w:rPrChange w:id="177" w:author="alang" w:date="2013-09-26T12:31:00Z">
              <w:rPr/>
            </w:rPrChange>
          </w:rPr>
          <w:t>They achieve this by</w:t>
        </w:r>
      </w:ins>
      <w:ins w:id="178" w:author="alang" w:date="2013-09-26T12:27:00Z">
        <w:r w:rsidRPr="00702E06">
          <w:rPr>
            <w:highlight w:val="yellow"/>
            <w:rPrChange w:id="179" w:author="alang" w:date="2013-09-26T12:31:00Z">
              <w:rPr/>
            </w:rPrChange>
          </w:rPr>
          <w:t>…..</w:t>
        </w:r>
      </w:ins>
    </w:p>
    <w:p w14:paraId="73D9A149" w14:textId="77777777" w:rsidR="00702E06" w:rsidRDefault="00702E06" w:rsidP="004160C1">
      <w:pPr>
        <w:rPr>
          <w:ins w:id="180" w:author="alang" w:date="2013-09-26T12:33:00Z"/>
        </w:rPr>
      </w:pPr>
    </w:p>
    <w:p w14:paraId="417FF8D2" w14:textId="2369AFF9" w:rsidR="00702E06" w:rsidRDefault="00702E06" w:rsidP="004160C1">
      <w:pPr>
        <w:rPr>
          <w:ins w:id="181" w:author="alang" w:date="2013-09-26T12:26:00Z"/>
        </w:rPr>
      </w:pPr>
      <w:ins w:id="182" w:author="alang" w:date="2013-09-26T12:33:00Z">
        <w:r>
          <w:t xml:space="preserve">Differential Loran reference station timing is </w:t>
        </w:r>
        <w:r w:rsidRPr="00702E06">
          <w:rPr>
            <w:highlight w:val="yellow"/>
            <w:rPrChange w:id="183" w:author="alang" w:date="2013-09-26T12:34:00Z">
              <w:rPr/>
            </w:rPrChange>
          </w:rPr>
          <w:t>achieved by….</w:t>
        </w:r>
      </w:ins>
    </w:p>
    <w:p w14:paraId="6D2A4EF1" w14:textId="4F2FD336" w:rsidR="004160C1" w:rsidDel="00CF7F8C" w:rsidRDefault="004160C1" w:rsidP="004160C1">
      <w:pPr>
        <w:jc w:val="both"/>
      </w:pPr>
      <w:moveFromRangeStart w:id="184" w:author="alang" w:date="2013-09-26T12:26:00Z" w:name="move367961707"/>
      <w:moveFrom w:id="185" w:author="alang" w:date="2013-09-26T12:26:00Z">
        <w:r w:rsidDel="00CF7F8C">
          <w:t xml:space="preserve">Information on each </w:t>
        </w:r>
        <w:commentRangeStart w:id="186"/>
        <w:r w:rsidDel="00CF7F8C">
          <w:t>differential-Loran monitor site</w:t>
        </w:r>
        <w:commentRangeEnd w:id="186"/>
        <w:r w:rsidR="00875CBC" w:rsidDel="00CF7F8C">
          <w:rPr>
            <w:rStyle w:val="CommentReference"/>
          </w:rPr>
          <w:commentReference w:id="186"/>
        </w:r>
        <w:r w:rsidDel="00CF7F8C">
          <w:t xml:space="preserve"> shall be provided. The information will include:</w:t>
        </w:r>
      </w:moveFrom>
    </w:p>
    <w:p w14:paraId="0B2368E4" w14:textId="78C6A86A" w:rsidR="004160C1" w:rsidRPr="00C2385A" w:rsidDel="00CF7F8C" w:rsidRDefault="004160C1" w:rsidP="004160C1">
      <w:pPr>
        <w:jc w:val="both"/>
        <w:rPr>
          <w:lang w:val="en-US"/>
        </w:rPr>
      </w:pPr>
    </w:p>
    <w:p w14:paraId="687BB7AF" w14:textId="7837D6A0" w:rsidR="004160C1" w:rsidDel="00CF7F8C" w:rsidRDefault="004160C1" w:rsidP="0031438A">
      <w:pPr>
        <w:numPr>
          <w:ilvl w:val="1"/>
          <w:numId w:val="10"/>
        </w:numPr>
        <w:spacing w:before="0" w:after="0"/>
        <w:jc w:val="both"/>
      </w:pPr>
      <w:moveFrom w:id="187" w:author="alang" w:date="2013-09-26T12:26:00Z">
        <w:r w:rsidDel="00CF7F8C">
          <w:t>ID of the Monitor Site</w:t>
        </w:r>
      </w:moveFrom>
    </w:p>
    <w:p w14:paraId="6D42B200" w14:textId="1131BC87" w:rsidR="004160C1" w:rsidDel="00CF7F8C" w:rsidRDefault="004160C1" w:rsidP="0031438A">
      <w:pPr>
        <w:numPr>
          <w:ilvl w:val="1"/>
          <w:numId w:val="10"/>
        </w:numPr>
        <w:spacing w:before="0" w:after="0"/>
        <w:jc w:val="both"/>
      </w:pPr>
      <w:moveFrom w:id="188" w:author="alang" w:date="2013-09-26T12:26:00Z">
        <w:r w:rsidDel="00CF7F8C">
          <w:t>Location of the Monitor Site</w:t>
        </w:r>
      </w:moveFrom>
    </w:p>
    <w:p w14:paraId="32B3ACC0" w14:textId="3C1A3905" w:rsidR="004160C1" w:rsidDel="00CF7F8C" w:rsidRDefault="004160C1" w:rsidP="0031438A">
      <w:pPr>
        <w:numPr>
          <w:ilvl w:val="1"/>
          <w:numId w:val="10"/>
        </w:numPr>
        <w:spacing w:before="0" w:after="0"/>
        <w:jc w:val="both"/>
      </w:pPr>
      <w:moveFrom w:id="189" w:author="alang" w:date="2013-09-26T12:26:00Z">
        <w:r w:rsidDel="00CF7F8C">
          <w:t>Nominal ASF Values at the Monitor Site</w:t>
        </w:r>
      </w:moveFrom>
    </w:p>
    <w:p w14:paraId="31F71A3E" w14:textId="550A5493" w:rsidR="004160C1" w:rsidRPr="002C7513" w:rsidDel="00CF7F8C" w:rsidRDefault="004160C1" w:rsidP="0031438A">
      <w:pPr>
        <w:numPr>
          <w:ilvl w:val="1"/>
          <w:numId w:val="10"/>
        </w:numPr>
        <w:spacing w:before="0" w:after="0"/>
        <w:jc w:val="both"/>
      </w:pPr>
      <w:moveFrom w:id="190" w:author="alang" w:date="2013-09-26T12:26:00Z">
        <w:r w:rsidRPr="002C7513" w:rsidDel="00CF7F8C">
          <w:t xml:space="preserve">Reference ECD Value(s) </w:t>
        </w:r>
      </w:moveFrom>
    </w:p>
    <w:p w14:paraId="6FB683DA" w14:textId="085B6A7D" w:rsidR="004160C1" w:rsidDel="00CF7F8C" w:rsidRDefault="004160C1" w:rsidP="0031438A">
      <w:pPr>
        <w:numPr>
          <w:ilvl w:val="1"/>
          <w:numId w:val="10"/>
        </w:numPr>
        <w:spacing w:before="0" w:after="0"/>
        <w:jc w:val="both"/>
      </w:pPr>
      <w:moveFrom w:id="191" w:author="alang" w:date="2013-09-26T12:26:00Z">
        <w:r w:rsidDel="00CF7F8C">
          <w:t>Applicable approaches monitored by the reference station</w:t>
        </w:r>
      </w:moveFrom>
    </w:p>
    <w:p w14:paraId="47ED3F66" w14:textId="36110425" w:rsidR="004160C1" w:rsidDel="00CF7F8C" w:rsidRDefault="004160C1" w:rsidP="0031438A">
      <w:pPr>
        <w:numPr>
          <w:ilvl w:val="1"/>
          <w:numId w:val="10"/>
        </w:numPr>
        <w:spacing w:before="0" w:after="0"/>
        <w:jc w:val="both"/>
      </w:pPr>
      <w:moveFrom w:id="192" w:author="alang" w:date="2013-09-26T12:26:00Z">
        <w:r w:rsidDel="00CF7F8C">
          <w:t>Acceptable eLoran transmitters</w:t>
        </w:r>
      </w:moveFrom>
    </w:p>
    <w:p w14:paraId="73A619F9" w14:textId="28069402" w:rsidR="004160C1" w:rsidDel="00CF7F8C" w:rsidRDefault="004160C1" w:rsidP="0031438A">
      <w:pPr>
        <w:numPr>
          <w:ilvl w:val="1"/>
          <w:numId w:val="10"/>
        </w:numPr>
        <w:spacing w:before="0" w:after="0"/>
        <w:ind w:left="2160" w:hanging="1080"/>
        <w:jc w:val="both"/>
      </w:pPr>
      <w:moveFrom w:id="193" w:author="alang" w:date="2013-09-26T12:26:00Z">
        <w:r w:rsidDel="00CF7F8C">
          <w:t>The format is repeated for each monitor site and eLoran station combination in each operational area</w:t>
        </w:r>
      </w:moveFrom>
    </w:p>
    <w:moveFromRangeEnd w:id="184"/>
    <w:p w14:paraId="463F5134" w14:textId="77777777" w:rsidR="004160C1" w:rsidRDefault="004160C1" w:rsidP="004160C1"/>
    <w:p w14:paraId="061B1987" w14:textId="00D31B50" w:rsidR="004160C1" w:rsidRPr="004160C1" w:rsidDel="00702E06" w:rsidRDefault="004160C1" w:rsidP="004160C1">
      <w:pPr>
        <w:rPr>
          <w:del w:id="194" w:author="alang" w:date="2013-09-26T12:31:00Z"/>
        </w:rPr>
      </w:pPr>
      <w:del w:id="195" w:author="alang" w:date="2013-09-26T12:31:00Z">
        <w:r w:rsidRPr="004160C1" w:rsidDel="00702E06">
          <w:rPr>
            <w:highlight w:val="yellow"/>
          </w:rPr>
          <w:delText xml:space="preserve">XXX explain why differential reference stations are needed, what they consist of in terms of a </w:delText>
        </w:r>
        <w:commentRangeStart w:id="196"/>
        <w:r w:rsidRPr="004160C1" w:rsidDel="00702E06">
          <w:rPr>
            <w:highlight w:val="yellow"/>
          </w:rPr>
          <w:delText>reference station and integrity monitor</w:delText>
        </w:r>
        <w:commentRangeEnd w:id="196"/>
        <w:r w:rsidR="00D201A5" w:rsidDel="00702E06">
          <w:rPr>
            <w:rStyle w:val="CommentReference"/>
          </w:rPr>
          <w:commentReference w:id="196"/>
        </w:r>
        <w:r w:rsidRPr="004160C1" w:rsidDel="00702E06">
          <w:rPr>
            <w:highlight w:val="yellow"/>
          </w:rPr>
          <w:delText xml:space="preserve"> and how they provide correction information to the main transmitter XXX</w:delText>
        </w:r>
      </w:del>
    </w:p>
    <w:p w14:paraId="58AEF728" w14:textId="77777777" w:rsidR="0031438A" w:rsidRPr="00F92C80" w:rsidRDefault="0031438A" w:rsidP="0031438A">
      <w:pPr>
        <w:pStyle w:val="Heading2"/>
      </w:pPr>
      <w:bookmarkStart w:id="197" w:name="_Toc86815481"/>
      <w:bookmarkStart w:id="198" w:name="_Toc367957109"/>
      <w:r w:rsidRPr="00F92C80">
        <w:t>Transmitter Performance</w:t>
      </w:r>
      <w:bookmarkEnd w:id="197"/>
      <w:bookmarkEnd w:id="198"/>
    </w:p>
    <w:p w14:paraId="396ED340" w14:textId="20B65B58" w:rsidR="00776FBD" w:rsidRDefault="00776FBD" w:rsidP="0031438A">
      <w:pPr>
        <w:pStyle w:val="BodyText"/>
        <w:rPr>
          <w:ins w:id="199" w:author="alang" w:date="2013-09-26T12:39:00Z"/>
        </w:rPr>
      </w:pPr>
      <w:ins w:id="200" w:author="alang" w:date="2013-09-26T12:39:00Z">
        <w:r>
          <w:t xml:space="preserve">To transmit eLoran information, a </w:t>
        </w:r>
        <w:r w:rsidR="001A7F77">
          <w:t xml:space="preserve">~200m mast is </w:t>
        </w:r>
      </w:ins>
      <w:ins w:id="201" w:author="alang" w:date="2013-09-26T12:42:00Z">
        <w:r w:rsidR="001A7F77">
          <w:t>recommended</w:t>
        </w:r>
      </w:ins>
      <w:ins w:id="202" w:author="alang" w:date="2013-09-26T12:39:00Z">
        <w:r w:rsidR="001A7F77">
          <w:t xml:space="preserve">, </w:t>
        </w:r>
      </w:ins>
      <w:ins w:id="203" w:author="alang" w:date="2013-09-26T12:41:00Z">
        <w:r w:rsidR="001A7F77">
          <w:t xml:space="preserve">with 24 top loading elements and </w:t>
        </w:r>
      </w:ins>
      <w:ins w:id="204" w:author="alang" w:date="2013-09-26T12:39:00Z">
        <w:r w:rsidR="001A7F77">
          <w:t>an</w:t>
        </w:r>
      </w:ins>
      <w:ins w:id="205" w:author="alang" w:date="2013-09-26T12:41:00Z">
        <w:r w:rsidR="001A7F77">
          <w:t xml:space="preserve"> </w:t>
        </w:r>
      </w:ins>
      <w:ins w:id="206" w:author="alang" w:date="2013-09-26T12:42:00Z">
        <w:r w:rsidR="001A7F77">
          <w:t>appropriate</w:t>
        </w:r>
      </w:ins>
      <w:ins w:id="207" w:author="alang" w:date="2013-09-26T12:39:00Z">
        <w:r w:rsidR="001A7F77">
          <w:t xml:space="preserve"> earth mat.  </w:t>
        </w:r>
      </w:ins>
      <w:ins w:id="208" w:author="alang" w:date="2013-09-26T12:43:00Z">
        <w:r w:rsidR="001A7F77">
          <w:t xml:space="preserve">The transmitter output power shall be in the region of 200kW-1MW.  </w:t>
        </w:r>
      </w:ins>
      <w:ins w:id="209" w:author="alang" w:date="2013-09-26T12:39:00Z">
        <w:r w:rsidR="001A7F77">
          <w:t xml:space="preserve">The local infrastructure </w:t>
        </w:r>
      </w:ins>
      <w:ins w:id="210" w:author="alang" w:date="2013-09-26T12:40:00Z">
        <w:r w:rsidR="001A7F77">
          <w:t xml:space="preserve">must </w:t>
        </w:r>
      </w:ins>
      <w:ins w:id="211" w:author="alang" w:date="2013-09-26T12:41:00Z">
        <w:r w:rsidR="001A7F77">
          <w:t>provide</w:t>
        </w:r>
      </w:ins>
      <w:ins w:id="212" w:author="alang" w:date="2013-09-26T12:40:00Z">
        <w:r w:rsidR="001A7F77">
          <w:t xml:space="preserve"> reliable</w:t>
        </w:r>
      </w:ins>
      <w:ins w:id="213" w:author="alang" w:date="2013-09-26T12:43:00Z">
        <w:r w:rsidR="001A7F77">
          <w:t xml:space="preserve"> power and</w:t>
        </w:r>
      </w:ins>
      <w:ins w:id="214" w:author="alang" w:date="2013-09-26T12:40:00Z">
        <w:r w:rsidR="001A7F77">
          <w:t xml:space="preserve"> broadband connectivity with the appropriate security</w:t>
        </w:r>
      </w:ins>
      <w:ins w:id="215" w:author="alang" w:date="2013-09-26T12:43:00Z">
        <w:r w:rsidR="001A7F77">
          <w:t xml:space="preserve">. </w:t>
        </w:r>
      </w:ins>
    </w:p>
    <w:p w14:paraId="4B4C8C54" w14:textId="5B09472A" w:rsidR="0031438A" w:rsidRPr="00F92C80" w:rsidRDefault="0031438A" w:rsidP="0031438A">
      <w:pPr>
        <w:pStyle w:val="BodyText"/>
      </w:pPr>
      <w:r w:rsidRPr="00F92C80">
        <w:t>The performance of the LF transmitter and its antenna can be affected by weather conditions</w:t>
      </w:r>
      <w:ins w:id="216" w:author="alang" w:date="2013-09-26T12:44:00Z">
        <w:r w:rsidR="001A7F77">
          <w:t xml:space="preserve"> and</w:t>
        </w:r>
      </w:ins>
      <w:del w:id="217" w:author="alang" w:date="2013-09-26T12:44:00Z">
        <w:r w:rsidRPr="00F92C80" w:rsidDel="001A7F77">
          <w:delText>. A</w:delText>
        </w:r>
      </w:del>
      <w:ins w:id="218" w:author="alang" w:date="2013-09-26T12:44:00Z">
        <w:r w:rsidR="001A7F77">
          <w:t xml:space="preserve"> a</w:t>
        </w:r>
      </w:ins>
      <w:r w:rsidRPr="00F92C80">
        <w:t>n automatic Antenna Tuning Unit (ATU) should be used to minimise such effects.</w:t>
      </w:r>
    </w:p>
    <w:p w14:paraId="52B04157" w14:textId="2E75F184" w:rsidR="0031438A" w:rsidRPr="00F92C80" w:rsidDel="00776FBD" w:rsidRDefault="0031438A" w:rsidP="0031438A">
      <w:pPr>
        <w:pStyle w:val="BodyText"/>
      </w:pPr>
      <w:moveFromRangeStart w:id="219" w:author="alang" w:date="2013-09-26T12:38:00Z" w:name="move367962410"/>
      <w:moveFrom w:id="220" w:author="alang" w:date="2013-09-26T12:38:00Z">
        <w:r w:rsidRPr="00F92C80" w:rsidDel="00776FBD">
          <w:t xml:space="preserve">It is normal practice to duplicate the transmitter, </w:t>
        </w:r>
        <w:r w:rsidDel="00776FBD">
          <w:t>timing and control units</w:t>
        </w:r>
        <w:r w:rsidRPr="00F92C80" w:rsidDel="00776FBD">
          <w:t xml:space="preserve"> and power supply.</w:t>
        </w:r>
        <w:r w:rsidDel="00776FBD">
          <w:t xml:space="preserve"> The use of Uninterrupted Power Supplies to prevent outages in the event of short term loss of power supplies is strongly recommended.  </w:t>
        </w:r>
      </w:moveFrom>
    </w:p>
    <w:p w14:paraId="109F2B87" w14:textId="3E321D9B" w:rsidR="00776FBD" w:rsidRPr="00F92C80" w:rsidRDefault="0031438A" w:rsidP="0031438A">
      <w:pPr>
        <w:pStyle w:val="BodyText"/>
      </w:pPr>
      <w:moveFrom w:id="221" w:author="alang" w:date="2013-09-26T12:38:00Z">
        <w:r w:rsidRPr="00F92C80" w:rsidDel="00776FBD">
          <w:t xml:space="preserve">There are well-established methods for the measurement of radiated power, field strength and antenna efficiency (Ref. 15). </w:t>
        </w:r>
      </w:moveFrom>
      <w:moveFromRangeEnd w:id="219"/>
      <w:ins w:id="222" w:author="alang" w:date="2013-09-26T12:36:00Z">
        <w:r w:rsidR="00776FBD">
          <w:t>Lightning protection should be considered.</w:t>
        </w:r>
      </w:ins>
    </w:p>
    <w:p w14:paraId="5715E165" w14:textId="77777777" w:rsidR="0031438A" w:rsidRPr="00F92C80" w:rsidRDefault="0031438A" w:rsidP="0031438A">
      <w:pPr>
        <w:pStyle w:val="Heading2"/>
      </w:pPr>
      <w:bookmarkStart w:id="223" w:name="_Toc86815482"/>
      <w:bookmarkStart w:id="224" w:name="_Toc367957110"/>
      <w:r w:rsidRPr="00F92C80">
        <w:t>Receiver Performance</w:t>
      </w:r>
      <w:bookmarkEnd w:id="223"/>
      <w:bookmarkEnd w:id="224"/>
    </w:p>
    <w:p w14:paraId="7D74C391" w14:textId="41398B06" w:rsidR="0031438A" w:rsidRDefault="0031438A" w:rsidP="0031438A">
      <w:pPr>
        <w:pStyle w:val="BodyText"/>
        <w:rPr>
          <w:ins w:id="225" w:author="alang" w:date="2013-09-26T12:49:00Z"/>
        </w:rPr>
      </w:pPr>
      <w:r w:rsidRPr="006D2866">
        <w:t xml:space="preserve">In order to </w:t>
      </w:r>
      <w:del w:id="226" w:author="alang" w:date="2013-09-26T12:48:00Z">
        <w:r w:rsidRPr="006D2866" w:rsidDel="00024F04">
          <w:delText xml:space="preserve">utilise the full </w:delText>
        </w:r>
        <w:r w:rsidDel="00024F04">
          <w:delText>eLoran</w:delText>
        </w:r>
        <w:r w:rsidRPr="006D2866" w:rsidDel="00024F04">
          <w:delText xml:space="preserve"> service capability</w:delText>
        </w:r>
      </w:del>
      <w:ins w:id="227" w:author="alang" w:date="2013-09-26T12:48:00Z">
        <w:r w:rsidR="00024F04">
          <w:t>use eLoran</w:t>
        </w:r>
      </w:ins>
      <w:r w:rsidRPr="006D2866">
        <w:t>, users should operate</w:t>
      </w:r>
      <w:del w:id="228" w:author="alang" w:date="2013-09-26T12:47:00Z">
        <w:r w:rsidRPr="006D2866" w:rsidDel="00024F04">
          <w:delText xml:space="preserve"> a</w:delText>
        </w:r>
      </w:del>
      <w:ins w:id="229" w:author="alang" w:date="2013-09-26T12:46:00Z">
        <w:r w:rsidR="00024F04">
          <w:t xml:space="preserve"> a receiver capable of calculating an</w:t>
        </w:r>
      </w:ins>
      <w:del w:id="230" w:author="alang" w:date="2013-09-26T12:45:00Z">
        <w:r w:rsidRPr="006D2866" w:rsidDel="00024F04">
          <w:delText>n</w:delText>
        </w:r>
      </w:del>
      <w:r w:rsidRPr="006D2866">
        <w:t xml:space="preserve"> eLoran </w:t>
      </w:r>
      <w:del w:id="231" w:author="alang" w:date="2013-09-26T12:46:00Z">
        <w:r w:rsidRPr="006D2866" w:rsidDel="00024F04">
          <w:delText xml:space="preserve">receiver </w:delText>
        </w:r>
      </w:del>
      <w:ins w:id="232" w:author="alang" w:date="2013-09-26T12:46:00Z">
        <w:r w:rsidR="00024F04">
          <w:t xml:space="preserve">position in accordance to </w:t>
        </w:r>
      </w:ins>
      <w:del w:id="233" w:author="alang" w:date="2013-09-26T12:46:00Z">
        <w:r w:rsidRPr="006D2866" w:rsidDel="00024F04">
          <w:delText xml:space="preserve">conforming to </w:delText>
        </w:r>
      </w:del>
      <w:r w:rsidRPr="006D2866">
        <w:t xml:space="preserve">the technical specifications set out in </w:t>
      </w:r>
      <w:r w:rsidRPr="006D2866">
        <w:rPr>
          <w:i/>
        </w:rPr>
        <w:t xml:space="preserve">IEC </w:t>
      </w:r>
      <w:r w:rsidRPr="006D2866">
        <w:rPr>
          <w:i/>
          <w:color w:val="FF0000"/>
        </w:rPr>
        <w:t>61108-1</w:t>
      </w:r>
      <w:ins w:id="234" w:author="alang" w:date="2013-09-26T12:47:00Z">
        <w:r w:rsidR="00024F04">
          <w:t xml:space="preserve"> and</w:t>
        </w:r>
      </w:ins>
      <w:del w:id="235" w:author="alang" w:date="2013-09-26T12:47:00Z">
        <w:r w:rsidRPr="006D2866" w:rsidDel="00024F04">
          <w:rPr>
            <w:i/>
          </w:rPr>
          <w:delText>,</w:delText>
        </w:r>
      </w:del>
      <w:ins w:id="236" w:author="alang" w:date="2013-09-26T12:46:00Z">
        <w:r w:rsidR="00024F04">
          <w:rPr>
            <w:i/>
          </w:rPr>
          <w:t xml:space="preserve"> </w:t>
        </w:r>
      </w:ins>
      <w:del w:id="237" w:author="alang" w:date="2013-09-26T12:47:00Z">
        <w:r w:rsidRPr="006D2866" w:rsidDel="00024F04">
          <w:rPr>
            <w:i/>
          </w:rPr>
          <w:delText xml:space="preserve"> </w:delText>
        </w:r>
      </w:del>
      <w:r w:rsidRPr="006D2866">
        <w:t>incorporat</w:t>
      </w:r>
      <w:ins w:id="238" w:author="alang" w:date="2013-09-26T12:47:00Z">
        <w:r w:rsidR="00024F04">
          <w:t>ing</w:t>
        </w:r>
      </w:ins>
      <w:del w:id="239" w:author="alang" w:date="2013-09-26T12:46:00Z">
        <w:r w:rsidRPr="006D2866" w:rsidDel="00024F04">
          <w:delText>ing</w:delText>
        </w:r>
      </w:del>
      <w:r w:rsidRPr="006D2866">
        <w:t xml:space="preserve"> a current ASF correction database.</w:t>
      </w:r>
    </w:p>
    <w:p w14:paraId="109FE860" w14:textId="05495342" w:rsidR="00024F04" w:rsidRPr="006D2866" w:rsidRDefault="00024F04" w:rsidP="0031438A">
      <w:pPr>
        <w:pStyle w:val="BodyText"/>
      </w:pPr>
      <w:ins w:id="240" w:author="alang" w:date="2013-09-26T12:49:00Z">
        <w:r w:rsidRPr="00024F04">
          <w:rPr>
            <w:highlight w:val="yellow"/>
            <w:rPrChange w:id="241" w:author="alang" w:date="2013-09-26T12:49:00Z">
              <w:rPr/>
            </w:rPrChange>
          </w:rPr>
          <w:t xml:space="preserve">Do we need to reference backwards </w:t>
        </w:r>
        <w:r w:rsidRPr="00024F04">
          <w:rPr>
            <w:highlight w:val="yellow"/>
          </w:rPr>
          <w:t>compatibility</w:t>
        </w:r>
        <w:r w:rsidRPr="00024F04">
          <w:rPr>
            <w:highlight w:val="yellow"/>
            <w:rPrChange w:id="242" w:author="alang" w:date="2013-09-26T12:49:00Z">
              <w:rPr/>
            </w:rPrChange>
          </w:rPr>
          <w:t xml:space="preserve"> with Loran C</w:t>
        </w:r>
      </w:ins>
    </w:p>
    <w:p w14:paraId="037F96C1" w14:textId="523BECCB" w:rsidR="0031438A" w:rsidDel="00C95AD6" w:rsidRDefault="0031438A" w:rsidP="0031438A">
      <w:pPr>
        <w:pStyle w:val="BodyText"/>
        <w:rPr>
          <w:del w:id="243" w:author="alang" w:date="2013-09-26T12:50:00Z"/>
        </w:rPr>
      </w:pPr>
      <w:del w:id="244" w:author="alang" w:date="2013-09-26T12:50:00Z">
        <w:r w:rsidRPr="00F92C80" w:rsidDel="00C95AD6">
          <w:delText xml:space="preserve">The performance of the LF/MF receiver and its antenna can also be affected by environmental conditions, for example precipitation static in high latitudes and atmospheric noise from electrical storms (Ref. 14). H-field antennas are usually better in this respect, although less sensitive than E-field (whip) antennas. Shipborne noise can also limit performance and it is important to provide good grounding for installations with E-field antennas. Mounting location on the vessel can also be important and local interference and noise sources should be identified and dealt with (Ref. 17). </w:delText>
        </w:r>
      </w:del>
    </w:p>
    <w:p w14:paraId="50C70E01" w14:textId="65463253" w:rsidR="002F55B1" w:rsidDel="00C95AD6" w:rsidRDefault="002F55B1" w:rsidP="004160C1">
      <w:pPr>
        <w:jc w:val="both"/>
        <w:rPr>
          <w:del w:id="245" w:author="alang" w:date="2013-09-26T12:50:00Z"/>
        </w:rPr>
      </w:pPr>
      <w:del w:id="246" w:author="alang" w:date="2013-09-26T12:50:00Z">
        <w:r w:rsidDel="00C95AD6">
          <w:delText>eLoran receiver equipment is expected to meet the performance requirements detailed in the eLoran receiver performance specification (</w:delText>
        </w:r>
        <w:r w:rsidRPr="002F55B1" w:rsidDel="00C95AD6">
          <w:rPr>
            <w:highlight w:val="yellow"/>
          </w:rPr>
          <w:delText>ref</w:delText>
        </w:r>
        <w:r w:rsidDel="00C95AD6">
          <w:delText>).</w:delText>
        </w:r>
      </w:del>
    </w:p>
    <w:p w14:paraId="7F71166C" w14:textId="77777777" w:rsidR="002F55B1" w:rsidRPr="002F55B1" w:rsidRDefault="002F55B1" w:rsidP="002F55B1"/>
    <w:p w14:paraId="30763A2D" w14:textId="77777777" w:rsidR="003F4757" w:rsidRDefault="003F4757" w:rsidP="007D7E87">
      <w:pPr>
        <w:pStyle w:val="Heading1"/>
      </w:pPr>
      <w:bookmarkStart w:id="247" w:name="_Toc367957111"/>
      <w:r w:rsidRPr="003447CD">
        <w:lastRenderedPageBreak/>
        <w:t>Operational Aspects</w:t>
      </w:r>
      <w:bookmarkEnd w:id="247"/>
    </w:p>
    <w:p w14:paraId="42A29D73" w14:textId="77777777" w:rsidR="003F4757" w:rsidRPr="007D7E87" w:rsidRDefault="003F4757" w:rsidP="007D7E87"/>
    <w:p w14:paraId="737F1B18" w14:textId="77777777" w:rsidR="003F4757" w:rsidRDefault="006A5578" w:rsidP="000116A0">
      <w:r>
        <w:t>An eLoran service provider should:</w:t>
      </w:r>
    </w:p>
    <w:p w14:paraId="6E3F4B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continuously monitor </w:t>
      </w:r>
      <w:r w:rsidR="006A5578">
        <w:rPr>
          <w:rFonts w:ascii="Times New Roman" w:hAnsi="Times New Roman" w:cs="Times New Roman"/>
          <w:sz w:val="20"/>
          <w:szCs w:val="20"/>
          <w:lang w:eastAsia="fi-FI"/>
        </w:rPr>
        <w:t>the service</w:t>
      </w:r>
      <w:r w:rsidRPr="00332AD9">
        <w:rPr>
          <w:rFonts w:ascii="Times New Roman" w:hAnsi="Times New Roman" w:cs="Times New Roman"/>
          <w:sz w:val="20"/>
          <w:szCs w:val="20"/>
          <w:lang w:eastAsia="fi-FI"/>
        </w:rPr>
        <w:t xml:space="preserve"> and manage any disruptions</w:t>
      </w:r>
    </w:p>
    <w:p w14:paraId="0D32CC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inform users of important properties of the service and communicate warnings about service disruptions to the user</w:t>
      </w:r>
    </w:p>
    <w:p w14:paraId="70CE6B19"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manage any maintenance work or changes to the service in such a way where service disruption is minimized and the users </w:t>
      </w:r>
      <w:commentRangeStart w:id="248"/>
      <w:r w:rsidRPr="00332AD9">
        <w:rPr>
          <w:rFonts w:ascii="Times New Roman" w:hAnsi="Times New Roman" w:cs="Times New Roman"/>
          <w:sz w:val="20"/>
          <w:szCs w:val="20"/>
          <w:lang w:eastAsia="fi-FI"/>
        </w:rPr>
        <w:t>is</w:t>
      </w:r>
      <w:commentRangeEnd w:id="248"/>
      <w:r w:rsidR="00C2385A">
        <w:rPr>
          <w:rStyle w:val="CommentReference"/>
          <w:rFonts w:ascii="Times New Roman" w:hAnsi="Times New Roman"/>
          <w:szCs w:val="20"/>
          <w:lang w:eastAsia="fi-FI"/>
        </w:rPr>
        <w:commentReference w:id="248"/>
      </w:r>
      <w:r w:rsidRPr="00332AD9">
        <w:rPr>
          <w:rFonts w:ascii="Times New Roman" w:hAnsi="Times New Roman" w:cs="Times New Roman"/>
          <w:sz w:val="20"/>
          <w:szCs w:val="20"/>
          <w:lang w:eastAsia="fi-FI"/>
        </w:rPr>
        <w:t xml:space="preserve"> provided with advance warning</w:t>
      </w:r>
    </w:p>
    <w:p w14:paraId="39EF9F1C"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verify the service is performing according to specifications and provide such information to users</w:t>
      </w:r>
    </w:p>
    <w:p w14:paraId="38B7C6EB" w14:textId="77777777" w:rsidR="002F1EB4" w:rsidRPr="00F92C80" w:rsidRDefault="002F1EB4" w:rsidP="0031438A">
      <w:pPr>
        <w:pStyle w:val="Heading2"/>
      </w:pPr>
      <w:bookmarkStart w:id="249" w:name="_Toc86815474"/>
      <w:bookmarkStart w:id="250" w:name="_Toc367957112"/>
      <w:r w:rsidRPr="00F92C80">
        <w:t>Reference Datum</w:t>
      </w:r>
      <w:bookmarkEnd w:id="249"/>
      <w:bookmarkEnd w:id="250"/>
    </w:p>
    <w:p w14:paraId="7D5705BA" w14:textId="77777777" w:rsidR="002F1EB4" w:rsidRDefault="002F1EB4"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 xml:space="preserve">The datum used should be stated in </w:t>
      </w:r>
      <w:r>
        <w:rPr>
          <w:sz w:val="24"/>
        </w:rPr>
        <w:t xml:space="preserve">each </w:t>
      </w:r>
      <w:commentRangeStart w:id="251"/>
      <w:r>
        <w:rPr>
          <w:sz w:val="24"/>
        </w:rPr>
        <w:t xml:space="preserve">providing </w:t>
      </w:r>
      <w:r w:rsidRPr="00F92C80">
        <w:rPr>
          <w:sz w:val="24"/>
        </w:rPr>
        <w:t>Administration's</w:t>
      </w:r>
      <w:commentRangeEnd w:id="251"/>
      <w:r w:rsidR="00FC715C">
        <w:rPr>
          <w:rStyle w:val="CommentReference"/>
        </w:rPr>
        <w:commentReference w:id="251"/>
      </w:r>
      <w:r w:rsidRPr="00F92C80">
        <w:rPr>
          <w:sz w:val="24"/>
        </w:rPr>
        <w:t xml:space="preserve"> publications. WGS84 is typically u</w:t>
      </w:r>
      <w:r>
        <w:rPr>
          <w:sz w:val="24"/>
        </w:rPr>
        <w:t xml:space="preserve">sed by most service providers. </w:t>
      </w:r>
      <w:r w:rsidRPr="00F92C80">
        <w:rPr>
          <w:sz w:val="24"/>
        </w:rPr>
        <w:t xml:space="preserve"> It should be noted that use of the incorrect datum could result in errors of up to several hundred metres. </w:t>
      </w:r>
    </w:p>
    <w:p w14:paraId="0E83A10B" w14:textId="682D2372" w:rsidR="0031438A"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2" w:author="alang" w:date="2013-09-26T12:13:00Z"/>
          <w:sz w:val="24"/>
        </w:rPr>
      </w:pPr>
      <w:ins w:id="253" w:author="alang" w:date="2013-09-26T12:13:00Z">
        <w:r>
          <w:rPr>
            <w:sz w:val="24"/>
          </w:rPr>
          <w:t>ASF</w:t>
        </w:r>
      </w:ins>
    </w:p>
    <w:p w14:paraId="650D7CE1" w14:textId="77777777" w:rsidR="00B314D7" w:rsidRDefault="00B314D7" w:rsidP="00B314D7">
      <w:pPr>
        <w:jc w:val="both"/>
      </w:pPr>
      <w:moveToRangeStart w:id="254" w:author="alang" w:date="2013-09-26T12:13:00Z" w:name="move367960930"/>
      <w:moveTo w:id="255" w:author="alang" w:date="2013-09-26T12:13:00Z">
        <w:r>
          <w:t xml:space="preserve">Appendix D2 and D3 contain a description of the ASF data publication format and its use.  This also includes the publication of “ASF measurement error” values that can be employed in Horizontal Protection Level (HPL) computations. </w:t>
        </w:r>
      </w:moveTo>
    </w:p>
    <w:moveToRangeEnd w:id="254"/>
    <w:p w14:paraId="3BCAA51D" w14:textId="77777777" w:rsidR="00B314D7"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6" w:author="alang" w:date="2013-09-26T12:26:00Z"/>
          <w:sz w:val="24"/>
        </w:rPr>
      </w:pPr>
    </w:p>
    <w:p w14:paraId="3898E8FD" w14:textId="45FA3A96"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7" w:author="alang" w:date="2013-09-26T12:26:00Z"/>
          <w:sz w:val="24"/>
        </w:rPr>
      </w:pPr>
      <w:ins w:id="258" w:author="alang" w:date="2013-09-26T12:26:00Z">
        <w:r>
          <w:rPr>
            <w:sz w:val="24"/>
          </w:rPr>
          <w:t>Differential Loran Reference Station</w:t>
        </w:r>
      </w:ins>
    </w:p>
    <w:p w14:paraId="34EF8745" w14:textId="77777777" w:rsidR="00CF7F8C" w:rsidRDefault="00CF7F8C" w:rsidP="00CF7F8C">
      <w:pPr>
        <w:jc w:val="both"/>
      </w:pPr>
      <w:moveToRangeStart w:id="259" w:author="alang" w:date="2013-09-26T12:26:00Z" w:name="move367961707"/>
      <w:moveTo w:id="260" w:author="alang" w:date="2013-09-26T12:26:00Z">
        <w:r>
          <w:t xml:space="preserve">Information on each </w:t>
        </w:r>
        <w:commentRangeStart w:id="261"/>
        <w:r>
          <w:t>differential-Loran monitor site</w:t>
        </w:r>
        <w:commentRangeEnd w:id="261"/>
        <w:r>
          <w:rPr>
            <w:rStyle w:val="CommentReference"/>
          </w:rPr>
          <w:commentReference w:id="261"/>
        </w:r>
        <w:r>
          <w:t xml:space="preserve"> shall be provided. The information will include:</w:t>
        </w:r>
      </w:moveTo>
    </w:p>
    <w:p w14:paraId="642541AC" w14:textId="77777777" w:rsidR="00CF7F8C" w:rsidRPr="00C2385A" w:rsidRDefault="00CF7F8C" w:rsidP="00CF7F8C">
      <w:pPr>
        <w:jc w:val="both"/>
        <w:rPr>
          <w:lang w:val="en-US"/>
        </w:rPr>
      </w:pPr>
    </w:p>
    <w:p w14:paraId="04555B00" w14:textId="77777777" w:rsidR="00CF7F8C" w:rsidRDefault="00CF7F8C" w:rsidP="00CF7F8C">
      <w:pPr>
        <w:numPr>
          <w:ilvl w:val="1"/>
          <w:numId w:val="10"/>
        </w:numPr>
        <w:spacing w:before="0" w:after="0"/>
        <w:jc w:val="both"/>
      </w:pPr>
      <w:moveTo w:id="262" w:author="alang" w:date="2013-09-26T12:26:00Z">
        <w:r>
          <w:t>ID of the Monitor Site</w:t>
        </w:r>
      </w:moveTo>
    </w:p>
    <w:p w14:paraId="5990B79C" w14:textId="77777777" w:rsidR="00CF7F8C" w:rsidRDefault="00CF7F8C" w:rsidP="00CF7F8C">
      <w:pPr>
        <w:numPr>
          <w:ilvl w:val="1"/>
          <w:numId w:val="10"/>
        </w:numPr>
        <w:spacing w:before="0" w:after="0"/>
        <w:jc w:val="both"/>
      </w:pPr>
      <w:moveTo w:id="263" w:author="alang" w:date="2013-09-26T12:26:00Z">
        <w:r>
          <w:t>Location of the Monitor Site</w:t>
        </w:r>
      </w:moveTo>
    </w:p>
    <w:p w14:paraId="1FE0C6BF" w14:textId="77777777" w:rsidR="00CF7F8C" w:rsidRDefault="00CF7F8C" w:rsidP="00CF7F8C">
      <w:pPr>
        <w:numPr>
          <w:ilvl w:val="1"/>
          <w:numId w:val="10"/>
        </w:numPr>
        <w:spacing w:before="0" w:after="0"/>
        <w:jc w:val="both"/>
      </w:pPr>
      <w:moveTo w:id="264" w:author="alang" w:date="2013-09-26T12:26:00Z">
        <w:r>
          <w:t>Nominal ASF Values at the Monitor Site</w:t>
        </w:r>
      </w:moveTo>
    </w:p>
    <w:p w14:paraId="0D355685" w14:textId="77777777" w:rsidR="00CF7F8C" w:rsidRPr="002C7513" w:rsidRDefault="00CF7F8C" w:rsidP="00CF7F8C">
      <w:pPr>
        <w:numPr>
          <w:ilvl w:val="1"/>
          <w:numId w:val="10"/>
        </w:numPr>
        <w:spacing w:before="0" w:after="0"/>
        <w:jc w:val="both"/>
      </w:pPr>
      <w:moveTo w:id="265" w:author="alang" w:date="2013-09-26T12:26:00Z">
        <w:r w:rsidRPr="002C7513">
          <w:t xml:space="preserve">Reference ECD Value(s) </w:t>
        </w:r>
      </w:moveTo>
    </w:p>
    <w:p w14:paraId="5244EA95" w14:textId="77777777" w:rsidR="00CF7F8C" w:rsidRDefault="00CF7F8C" w:rsidP="00CF7F8C">
      <w:pPr>
        <w:numPr>
          <w:ilvl w:val="1"/>
          <w:numId w:val="10"/>
        </w:numPr>
        <w:spacing w:before="0" w:after="0"/>
        <w:jc w:val="both"/>
      </w:pPr>
      <w:moveTo w:id="266" w:author="alang" w:date="2013-09-26T12:26:00Z">
        <w:r>
          <w:t>Applicable approaches monitored by the reference station</w:t>
        </w:r>
      </w:moveTo>
    </w:p>
    <w:p w14:paraId="38E82DCC" w14:textId="77777777" w:rsidR="00CF7F8C" w:rsidRDefault="00CF7F8C" w:rsidP="00CF7F8C">
      <w:pPr>
        <w:numPr>
          <w:ilvl w:val="1"/>
          <w:numId w:val="10"/>
        </w:numPr>
        <w:spacing w:before="0" w:after="0"/>
        <w:jc w:val="both"/>
      </w:pPr>
      <w:moveTo w:id="267" w:author="alang" w:date="2013-09-26T12:26:00Z">
        <w:r>
          <w:t>Acceptable eLoran transmitters</w:t>
        </w:r>
      </w:moveTo>
    </w:p>
    <w:p w14:paraId="3E31B284" w14:textId="77777777" w:rsidR="00CF7F8C" w:rsidRDefault="00CF7F8C" w:rsidP="00CF7F8C">
      <w:pPr>
        <w:numPr>
          <w:ilvl w:val="1"/>
          <w:numId w:val="10"/>
        </w:numPr>
        <w:spacing w:before="0" w:after="0"/>
        <w:ind w:left="2160" w:hanging="1080"/>
        <w:jc w:val="both"/>
      </w:pPr>
      <w:moveTo w:id="268" w:author="alang" w:date="2013-09-26T12:26:00Z">
        <w:r>
          <w:t>The format is repeated for each monitor site and eLoran station combination in each operational area</w:t>
        </w:r>
      </w:moveTo>
    </w:p>
    <w:moveToRangeEnd w:id="259"/>
    <w:p w14:paraId="003D2D29" w14:textId="77777777"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69" w:author="alang" w:date="2013-09-26T12:37:00Z"/>
          <w:sz w:val="24"/>
        </w:rPr>
      </w:pPr>
    </w:p>
    <w:p w14:paraId="1D36EBCA" w14:textId="33FDC983"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70" w:author="alang" w:date="2013-09-26T12:38:00Z"/>
          <w:sz w:val="24"/>
        </w:rPr>
      </w:pPr>
      <w:ins w:id="271" w:author="alang" w:date="2013-09-26T12:38:00Z">
        <w:r>
          <w:rPr>
            <w:sz w:val="24"/>
          </w:rPr>
          <w:t>Antenna</w:t>
        </w:r>
      </w:ins>
    </w:p>
    <w:p w14:paraId="74B1DE0F" w14:textId="77777777" w:rsidR="00776FBD" w:rsidRPr="00F92C80" w:rsidRDefault="00776FBD" w:rsidP="00776FBD">
      <w:pPr>
        <w:pStyle w:val="BodyText"/>
      </w:pPr>
      <w:moveToRangeStart w:id="272" w:author="alang" w:date="2013-09-26T12:38:00Z" w:name="move367962410"/>
      <w:moveTo w:id="273" w:author="alang" w:date="2013-09-26T12:38:00Z">
        <w:r w:rsidRPr="00F92C80">
          <w:t xml:space="preserve">It is normal practice to duplicate the transmitter, </w:t>
        </w:r>
        <w:r>
          <w:t>timing and control units</w:t>
        </w:r>
        <w:r w:rsidRPr="00F92C80">
          <w:t xml:space="preserve"> and power supply.</w:t>
        </w:r>
        <w:r>
          <w:t xml:space="preserve"> The use of Uninterrupted Power Supplies to prevent outages in the event of short term loss of power supplies is strongly recommended.  </w:t>
        </w:r>
      </w:moveTo>
    </w:p>
    <w:p w14:paraId="66A0CE92" w14:textId="77777777" w:rsidR="00776FBD" w:rsidRDefault="00776FBD" w:rsidP="00776FBD">
      <w:pPr>
        <w:pStyle w:val="BodyText"/>
      </w:pPr>
      <w:moveTo w:id="274" w:author="alang" w:date="2013-09-26T12:38:00Z">
        <w:r w:rsidRPr="00F92C80">
          <w:t xml:space="preserve">There are well-established methods for the measurement of radiated power, field strength and antenna efficiency (Ref. 15). </w:t>
        </w:r>
      </w:moveTo>
    </w:p>
    <w:moveToRangeEnd w:id="272"/>
    <w:p w14:paraId="0CA1BDDF" w14:textId="77777777"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75" w:author="alang" w:date="2013-09-26T12:26:00Z"/>
          <w:sz w:val="24"/>
        </w:rPr>
      </w:pPr>
    </w:p>
    <w:p w14:paraId="05D79323" w14:textId="77777777" w:rsidR="00CF7F8C" w:rsidRPr="00F92C80"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p>
    <w:p w14:paraId="6AC5C8D5" w14:textId="77777777" w:rsidR="0031438A" w:rsidRPr="00F92C80" w:rsidRDefault="0031438A" w:rsidP="0031438A">
      <w:pPr>
        <w:pStyle w:val="Heading2"/>
      </w:pPr>
      <w:bookmarkStart w:id="276" w:name="_Toc86815483"/>
      <w:bookmarkStart w:id="277" w:name="_Toc367957113"/>
      <w:r w:rsidRPr="00F92C80">
        <w:t>Monitoring</w:t>
      </w:r>
      <w:bookmarkEnd w:id="276"/>
      <w:bookmarkEnd w:id="277"/>
    </w:p>
    <w:p w14:paraId="40B6892B" w14:textId="77777777" w:rsidR="0031438A" w:rsidRDefault="0031438A" w:rsidP="0031438A">
      <w:pPr>
        <w:pStyle w:val="BodyText"/>
        <w:rPr>
          <w:color w:val="FF0000"/>
        </w:rPr>
      </w:pPr>
      <w:r w:rsidRPr="008E7541">
        <w:rPr>
          <w:color w:val="FF0000"/>
        </w:rPr>
        <w:t xml:space="preserve">On-site monitors should be provided at each transmitting station, to check the transmitted signal and the data content. Additional signal monitoring is recommended using receivers placed at sites some distance from the </w:t>
      </w:r>
      <w:commentRangeStart w:id="278"/>
      <w:r w:rsidRPr="008E7541">
        <w:rPr>
          <w:color w:val="FF0000"/>
        </w:rPr>
        <w:t>reference</w:t>
      </w:r>
      <w:commentRangeEnd w:id="278"/>
      <w:r w:rsidR="00AA361C">
        <w:rPr>
          <w:rStyle w:val="CommentReference"/>
        </w:rPr>
        <w:commentReference w:id="278"/>
      </w:r>
      <w:r w:rsidRPr="008E7541">
        <w:rPr>
          <w:color w:val="FF0000"/>
        </w:rPr>
        <w:t xml:space="preserve"> station (Far Field Monitor)</w:t>
      </w:r>
      <w:r>
        <w:rPr>
          <w:color w:val="FF0000"/>
        </w:rPr>
        <w:t>,</w:t>
      </w:r>
      <w:r w:rsidRPr="008E7541">
        <w:rPr>
          <w:color w:val="FF0000"/>
        </w:rPr>
        <w:t xml:space="preserve"> but within the coverage area</w:t>
      </w:r>
      <w:r>
        <w:rPr>
          <w:color w:val="FF0000"/>
        </w:rPr>
        <w:t>,</w:t>
      </w:r>
      <w:r w:rsidRPr="008E7541">
        <w:rPr>
          <w:color w:val="FF0000"/>
        </w:rPr>
        <w:t xml:space="preserve"> to validate broadcast site RF and signal performance. Communication lines to a central </w:t>
      </w:r>
      <w:commentRangeStart w:id="279"/>
      <w:r w:rsidRPr="008E7541">
        <w:rPr>
          <w:color w:val="FF0000"/>
        </w:rPr>
        <w:t>control and monitoring site</w:t>
      </w:r>
      <w:commentRangeEnd w:id="279"/>
      <w:r w:rsidR="00FC715C">
        <w:rPr>
          <w:rStyle w:val="CommentReference"/>
        </w:rPr>
        <w:commentReference w:id="279"/>
      </w:r>
      <w:r w:rsidRPr="008E7541">
        <w:rPr>
          <w:color w:val="FF0000"/>
        </w:rPr>
        <w:t xml:space="preserve"> may link integrity monitors. Data may either be logged on </w:t>
      </w:r>
      <w:commentRangeStart w:id="280"/>
      <w:r w:rsidRPr="008E7541">
        <w:rPr>
          <w:color w:val="FF0000"/>
        </w:rPr>
        <w:t>station</w:t>
      </w:r>
      <w:commentRangeEnd w:id="280"/>
      <w:r w:rsidR="00FC715C">
        <w:rPr>
          <w:rStyle w:val="CommentReference"/>
        </w:rPr>
        <w:commentReference w:id="280"/>
      </w:r>
      <w:r w:rsidRPr="008E7541">
        <w:rPr>
          <w:color w:val="FF0000"/>
        </w:rPr>
        <w:t xml:space="preserve"> and downloaded periodically or passed directly to the central </w:t>
      </w:r>
      <w:commentRangeStart w:id="281"/>
      <w:r w:rsidRPr="008E7541">
        <w:rPr>
          <w:color w:val="FF0000"/>
        </w:rPr>
        <w:t>control site</w:t>
      </w:r>
      <w:commentRangeEnd w:id="281"/>
      <w:r w:rsidR="00FC715C">
        <w:rPr>
          <w:rStyle w:val="CommentReference"/>
        </w:rPr>
        <w:commentReference w:id="281"/>
      </w:r>
      <w:r w:rsidRPr="008E7541">
        <w:rPr>
          <w:color w:val="FF0000"/>
        </w:rPr>
        <w:t xml:space="preserve">. It is recommended that this data be archived for a period sufficient to meet local litigation requirements.  </w:t>
      </w:r>
    </w:p>
    <w:p w14:paraId="35B8FEC7" w14:textId="77777777" w:rsidR="0031438A" w:rsidRPr="008E7541" w:rsidRDefault="0031438A" w:rsidP="0031438A">
      <w:pPr>
        <w:pStyle w:val="BodyText"/>
        <w:rPr>
          <w:color w:val="FF0000"/>
        </w:rPr>
      </w:pPr>
    </w:p>
    <w:p w14:paraId="1512EF10" w14:textId="77777777" w:rsidR="002F1EB4" w:rsidRDefault="003F4757" w:rsidP="002F1EB4">
      <w:pPr>
        <w:pStyle w:val="Heading2"/>
      </w:pPr>
      <w:bookmarkStart w:id="282" w:name="_Toc367957114"/>
      <w:r>
        <w:t xml:space="preserve">Publication of </w:t>
      </w:r>
      <w:r w:rsidRPr="003045D7">
        <w:t>information</w:t>
      </w:r>
      <w:bookmarkEnd w:id="282"/>
    </w:p>
    <w:p w14:paraId="1269F954" w14:textId="77777777" w:rsidR="0031438A" w:rsidRPr="0038250E" w:rsidRDefault="0031438A" w:rsidP="0031438A">
      <w:pPr>
        <w:pStyle w:val="BodyText"/>
      </w:pPr>
      <w:r w:rsidRPr="0038250E">
        <w:t xml:space="preserve">Individual </w:t>
      </w:r>
      <w:commentRangeStart w:id="283"/>
      <w:r w:rsidRPr="0038250E">
        <w:t>Administrations</w:t>
      </w:r>
      <w:commentRangeEnd w:id="283"/>
      <w:r w:rsidR="006202D6">
        <w:rPr>
          <w:rStyle w:val="CommentReference"/>
        </w:rPr>
        <w:commentReference w:id="283"/>
      </w:r>
      <w:r w:rsidRPr="0038250E">
        <w:t xml:space="preserve"> are encouraged to publish service descriptions, including coverage predictions and system performance statistics; examples are given in references 18 to 23.</w:t>
      </w:r>
    </w:p>
    <w:p w14:paraId="068ECE0E" w14:textId="77777777" w:rsidR="0031438A" w:rsidRPr="0038250E" w:rsidRDefault="0031438A" w:rsidP="0031438A">
      <w:pPr>
        <w:pStyle w:val="BodyText"/>
        <w:rPr>
          <w:sz w:val="22"/>
        </w:rPr>
      </w:pPr>
      <w:r w:rsidRPr="0038250E">
        <w:rPr>
          <w:sz w:val="22"/>
        </w:rPr>
        <w:t xml:space="preserve">In addition to the information contained in the standard message types, described in </w:t>
      </w:r>
      <w:commentRangeStart w:id="284"/>
      <w:r w:rsidRPr="0038250E">
        <w:rPr>
          <w:sz w:val="22"/>
        </w:rPr>
        <w:t>Section 1</w:t>
      </w:r>
      <w:commentRangeEnd w:id="284"/>
      <w:r w:rsidR="0043230C">
        <w:rPr>
          <w:rStyle w:val="CommentReference"/>
        </w:rPr>
        <w:commentReference w:id="284"/>
      </w:r>
      <w:r w:rsidRPr="0038250E">
        <w:rPr>
          <w:sz w:val="22"/>
        </w:rPr>
        <w:t>, notice of current or planned signal unavailability should be provided to users through the appropriate service (e.g. coastal radio station, VTS, Navtex, Safetynet etc.)</w:t>
      </w:r>
    </w:p>
    <w:p w14:paraId="2F83ADF4" w14:textId="77777777" w:rsidR="0031438A" w:rsidRPr="0038250E" w:rsidRDefault="0031438A" w:rsidP="0031438A">
      <w:pPr>
        <w:pStyle w:val="BodyText"/>
        <w:rPr>
          <w:sz w:val="22"/>
        </w:rPr>
      </w:pPr>
      <w:r w:rsidRPr="0038250E">
        <w:rPr>
          <w:sz w:val="22"/>
        </w:rPr>
        <w:t>Wherever practicable, information on scheduled and unscheduled off-air periods should be promulgated to users as follows:</w:t>
      </w:r>
    </w:p>
    <w:p w14:paraId="69B52C53"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commentRangeStart w:id="285"/>
      <w:r w:rsidRPr="0038250E">
        <w:rPr>
          <w:sz w:val="28"/>
        </w:rPr>
        <w:t>Table 4</w:t>
      </w:r>
      <w:commentRangeEnd w:id="285"/>
      <w:r w:rsidR="006202D6">
        <w:rPr>
          <w:rStyle w:val="CommentReference"/>
        </w:rPr>
        <w:commentReference w:id="285"/>
      </w:r>
    </w:p>
    <w:p w14:paraId="66725F51"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603"/>
      </w:tblGrid>
      <w:tr w:rsidR="0031438A" w:rsidRPr="0038250E" w14:paraId="0CE4FFCA" w14:textId="77777777" w:rsidTr="0039658D">
        <w:tc>
          <w:tcPr>
            <w:tcW w:w="2518" w:type="dxa"/>
          </w:tcPr>
          <w:p w14:paraId="4CBF873C"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Scheduled maintenance</w:t>
            </w:r>
          </w:p>
        </w:tc>
        <w:tc>
          <w:tcPr>
            <w:tcW w:w="3119" w:type="dxa"/>
          </w:tcPr>
          <w:p w14:paraId="6AB3D65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Date and expected downtime</w:t>
            </w:r>
          </w:p>
        </w:tc>
        <w:tc>
          <w:tcPr>
            <w:tcW w:w="3603" w:type="dxa"/>
          </w:tcPr>
          <w:p w14:paraId="1032EE19"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sz w:val="22"/>
              </w:rPr>
            </w:pPr>
            <w:r w:rsidRPr="0038250E">
              <w:rPr>
                <w:sz w:val="22"/>
              </w:rPr>
              <w:t>One month in advance is recommended, but at least 1 week in advance is mandatory</w:t>
            </w:r>
          </w:p>
        </w:tc>
      </w:tr>
      <w:tr w:rsidR="0031438A" w:rsidRPr="0038250E" w14:paraId="08EC80D6" w14:textId="77777777" w:rsidTr="0039658D">
        <w:tc>
          <w:tcPr>
            <w:tcW w:w="2518" w:type="dxa"/>
          </w:tcPr>
          <w:p w14:paraId="48359F8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Unscheduled outages</w:t>
            </w:r>
          </w:p>
        </w:tc>
        <w:tc>
          <w:tcPr>
            <w:tcW w:w="3119" w:type="dxa"/>
          </w:tcPr>
          <w:p w14:paraId="4C35F242"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Expected downtime</w:t>
            </w:r>
          </w:p>
        </w:tc>
        <w:tc>
          <w:tcPr>
            <w:tcW w:w="3603" w:type="dxa"/>
          </w:tcPr>
          <w:p w14:paraId="4C9B9D40"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As soon as practicable and not more than 1 hour after the occurrence</w:t>
            </w:r>
          </w:p>
        </w:tc>
      </w:tr>
    </w:tbl>
    <w:p w14:paraId="74174A63" w14:textId="77777777" w:rsidR="0031438A" w:rsidRDefault="0031438A" w:rsidP="0031438A">
      <w:pPr>
        <w:pStyle w:val="BodyText"/>
      </w:pPr>
    </w:p>
    <w:p w14:paraId="3C8D9E18" w14:textId="77777777" w:rsidR="0031438A" w:rsidRPr="0038250E" w:rsidRDefault="0031438A" w:rsidP="0031438A">
      <w:pPr>
        <w:pStyle w:val="BodyText"/>
      </w:pPr>
      <w:r w:rsidRPr="0038250E">
        <w:t xml:space="preserve">IALA Guidelines on Bilateral Agreements and Inter-Agency MOU’s on the Provision of DGNSS services in the frequency band 283.5 kHz– 325 kHz contains examples of </w:t>
      </w:r>
      <w:commentRangeStart w:id="286"/>
      <w:r w:rsidRPr="0038250E">
        <w:t>such documents</w:t>
      </w:r>
      <w:commentRangeEnd w:id="286"/>
      <w:r w:rsidR="00F24BC1">
        <w:rPr>
          <w:rStyle w:val="CommentReference"/>
        </w:rPr>
        <w:commentReference w:id="286"/>
      </w:r>
      <w:r w:rsidRPr="0038250E">
        <w:t>. The examples include guidance on the information that should be exchanged between co-operating agencies and, where appropriate, the circumstances and timing for it to be exchanged.</w:t>
      </w:r>
    </w:p>
    <w:p w14:paraId="1FF6C860" w14:textId="77777777" w:rsidR="0031438A" w:rsidRPr="0038250E" w:rsidRDefault="0031438A" w:rsidP="0031438A">
      <w:pPr>
        <w:pStyle w:val="BodyText"/>
      </w:pPr>
      <w:r w:rsidRPr="0038250E">
        <w:t xml:space="preserve">IALA will maintain a master list of eLoran stations on the Internet. Input to the master list will be prepared by each </w:t>
      </w:r>
      <w:commentRangeStart w:id="287"/>
      <w:r w:rsidRPr="0038250E">
        <w:t>Administration</w:t>
      </w:r>
      <w:commentRangeEnd w:id="287"/>
      <w:r w:rsidR="00F24BC1">
        <w:rPr>
          <w:rStyle w:val="CommentReference"/>
        </w:rPr>
        <w:commentReference w:id="287"/>
      </w:r>
      <w:r w:rsidRPr="0038250E">
        <w:t xml:space="preserve">. IALA will provide an electronic template that should be used for initial entry of station data and assembly of the complete </w:t>
      </w:r>
      <w:commentRangeStart w:id="288"/>
      <w:r w:rsidRPr="0038250E">
        <w:t>Administration</w:t>
      </w:r>
      <w:commentRangeEnd w:id="288"/>
      <w:r w:rsidR="00F24BC1">
        <w:rPr>
          <w:rStyle w:val="CommentReference"/>
        </w:rPr>
        <w:commentReference w:id="288"/>
      </w:r>
      <w:r w:rsidRPr="0038250E">
        <w:t xml:space="preserve"> submission. After initial submission, </w:t>
      </w:r>
      <w:commentRangeStart w:id="289"/>
      <w:r w:rsidRPr="0038250E">
        <w:t>Administrations</w:t>
      </w:r>
      <w:commentRangeEnd w:id="289"/>
      <w:r w:rsidR="00F24BC1">
        <w:rPr>
          <w:rStyle w:val="CommentReference"/>
        </w:rPr>
        <w:commentReference w:id="289"/>
      </w:r>
      <w:r w:rsidRPr="0038250E">
        <w:t xml:space="preserve"> will be responsible for updating their own sections of the IALA master list. The process to incorporate changes will require each </w:t>
      </w:r>
      <w:commentRangeStart w:id="290"/>
      <w:r w:rsidRPr="0038250E">
        <w:t>Administration</w:t>
      </w:r>
      <w:commentRangeEnd w:id="290"/>
      <w:r w:rsidR="00F24BC1">
        <w:rPr>
          <w:rStyle w:val="CommentReference"/>
        </w:rPr>
        <w:commentReference w:id="290"/>
      </w:r>
      <w:r w:rsidRPr="0038250E">
        <w:t xml:space="preserve"> to provide a complete, updated section of the list for all the eLoran sites that they operate. Each complete submission will appear exactly as submitted. </w:t>
      </w:r>
    </w:p>
    <w:p w14:paraId="5971D38E" w14:textId="77777777" w:rsidR="003F4757" w:rsidRDefault="003F4757" w:rsidP="000116A0">
      <w:pPr>
        <w:rPr>
          <w:ins w:id="291" w:author="alang" w:date="2013-09-26T11:13:00Z"/>
        </w:rPr>
      </w:pPr>
    </w:p>
    <w:p w14:paraId="306FEA16" w14:textId="50741CBE" w:rsidR="001D79CC" w:rsidRDefault="001D79CC" w:rsidP="000116A0">
      <w:pPr>
        <w:rPr>
          <w:ins w:id="292" w:author="alang" w:date="2013-09-26T11:24:00Z"/>
          <w:sz w:val="24"/>
        </w:rPr>
      </w:pPr>
      <w:moveToRangeStart w:id="293" w:author="alang" w:date="2013-09-26T11:13:00Z" w:name="move367957312"/>
      <w:moveTo w:id="294" w:author="alang" w:date="2013-09-26T11:13:00Z">
        <w:r w:rsidRPr="00FC7BF1">
          <w:rPr>
            <w:sz w:val="24"/>
          </w:rPr>
          <w:t xml:space="preserve">The service provider is recommended to publish that they follow IMO and IALA Recommendations for the provision of </w:t>
        </w:r>
        <w:r>
          <w:rPr>
            <w:sz w:val="24"/>
          </w:rPr>
          <w:t>eLoran</w:t>
        </w:r>
        <w:r w:rsidRPr="00FC7BF1">
          <w:rPr>
            <w:sz w:val="24"/>
          </w:rPr>
          <w:t xml:space="preserve">, giving emphasis to the provision of integrity information.  </w:t>
        </w:r>
      </w:moveTo>
      <w:moveToRangeEnd w:id="293"/>
    </w:p>
    <w:p w14:paraId="24A64EC1" w14:textId="77777777" w:rsidR="0077634A" w:rsidRDefault="0077634A" w:rsidP="000116A0">
      <w:pPr>
        <w:rPr>
          <w:ins w:id="295" w:author="alang" w:date="2013-09-26T11:24:00Z"/>
          <w:sz w:val="24"/>
        </w:rPr>
      </w:pPr>
    </w:p>
    <w:p w14:paraId="1B281510" w14:textId="270F4511" w:rsidR="0077634A" w:rsidRDefault="0077634A" w:rsidP="000116A0">
      <w:ins w:id="296" w:author="alang" w:date="2013-09-26T11:24:00Z">
        <w:r>
          <w:rPr>
            <w:sz w:val="24"/>
          </w:rPr>
          <w:t xml:space="preserve">Service provider needs to tell the user at which ports, or within </w:t>
        </w:r>
      </w:ins>
      <w:ins w:id="297" w:author="alang" w:date="2013-09-26T11:25:00Z">
        <w:r>
          <w:rPr>
            <w:sz w:val="24"/>
          </w:rPr>
          <w:t>which</w:t>
        </w:r>
      </w:ins>
      <w:ins w:id="298" w:author="alang" w:date="2013-09-26T11:24:00Z">
        <w:r>
          <w:rPr>
            <w:sz w:val="24"/>
          </w:rPr>
          <w:t xml:space="preserve"> </w:t>
        </w:r>
      </w:ins>
      <w:ins w:id="299" w:author="alang" w:date="2013-09-26T11:25:00Z">
        <w:r>
          <w:rPr>
            <w:sz w:val="24"/>
          </w:rPr>
          <w:t xml:space="preserve">areas, they can expect to receive eLoran signals and where they can expect to meet the harbour requirements. </w:t>
        </w:r>
      </w:ins>
    </w:p>
    <w:p w14:paraId="7ECDCFC4" w14:textId="77777777" w:rsidR="003F4757" w:rsidRPr="00987FFE" w:rsidRDefault="003F4757" w:rsidP="00332AD9">
      <w:pPr>
        <w:pStyle w:val="Heading2"/>
      </w:pPr>
      <w:bookmarkStart w:id="300" w:name="_Toc367957115"/>
      <w:r>
        <w:t>P</w:t>
      </w:r>
      <w:r w:rsidRPr="00987FFE">
        <w:t>erformance</w:t>
      </w:r>
      <w:r>
        <w:t xml:space="preserve"> verification</w:t>
      </w:r>
      <w:bookmarkEnd w:id="300"/>
    </w:p>
    <w:p w14:paraId="38A88299" w14:textId="77777777" w:rsidR="003F4757" w:rsidRDefault="003F4757" w:rsidP="000116A0">
      <w:r w:rsidRPr="00987FFE">
        <w:t>P</w:t>
      </w:r>
      <w:r w:rsidR="004160C1">
        <w:t xml:space="preserve">erformance of an eLoran </w:t>
      </w:r>
      <w:r w:rsidRPr="00987FFE">
        <w:t>service is defined by five basic components: accuracy, integrity, availability, coverage and continuity.</w:t>
      </w:r>
      <w:r>
        <w:t xml:space="preserve"> IMO</w:t>
      </w:r>
      <w:r w:rsidRPr="00987FFE">
        <w:t xml:space="preserve"> A.1046(27)</w:t>
      </w:r>
      <w:r>
        <w:t xml:space="preserve"> </w:t>
      </w:r>
      <w:r w:rsidRPr="00987FFE">
        <w:t>provides</w:t>
      </w:r>
      <w:r>
        <w:t xml:space="preserve"> performance standards for two navigation phases: ocean and coastal/harbor. </w:t>
      </w:r>
      <w:r w:rsidRPr="00987FFE">
        <w:t xml:space="preserve">The performance standards are based on definitions of accuracy, availability and </w:t>
      </w:r>
      <w:commentRangeStart w:id="301"/>
      <w:r w:rsidRPr="00987FFE">
        <w:t>continuity</w:t>
      </w:r>
      <w:commentRangeEnd w:id="301"/>
      <w:r w:rsidR="00295A08">
        <w:rPr>
          <w:rStyle w:val="CommentReference"/>
        </w:rPr>
        <w:commentReference w:id="301"/>
      </w:r>
      <w:r w:rsidRPr="00987FFE">
        <w:t xml:space="preserve"> as described in this recommendation and IMO Resolution A.915(22). </w:t>
      </w:r>
    </w:p>
    <w:p w14:paraId="33A6ECBE" w14:textId="77777777" w:rsidR="003F4757" w:rsidRDefault="003F4757" w:rsidP="000116A0">
      <w:r>
        <w:t>It is recommended that the service provider measure the performance components continuously in order both to detect service disruptions and to determine if the performance requirements are being met over an extended period of time.</w:t>
      </w:r>
    </w:p>
    <w:p w14:paraId="25D5019A" w14:textId="77777777" w:rsidR="003F4757" w:rsidRDefault="003F4757" w:rsidP="000116A0">
      <w:r>
        <w:t>Performance</w:t>
      </w:r>
      <w:r w:rsidRPr="00987FFE">
        <w:t xml:space="preserve"> should take account </w:t>
      </w:r>
      <w:r>
        <w:t xml:space="preserve">of the declared </w:t>
      </w:r>
      <w:r w:rsidR="004160C1">
        <w:t>eLoran</w:t>
      </w:r>
      <w:r>
        <w:t xml:space="preserve"> service area. In order to maximize the combined performance service providers should:</w:t>
      </w:r>
    </w:p>
    <w:p w14:paraId="77AB3CD8"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 xml:space="preserve">coordinate the scheduling of maintenance work </w:t>
      </w:r>
      <w:r w:rsidR="00042476" w:rsidRPr="00E8797C">
        <w:rPr>
          <w:rFonts w:ascii="Times New Roman" w:hAnsi="Times New Roman" w:cs="Times New Roman"/>
          <w:sz w:val="20"/>
          <w:szCs w:val="20"/>
          <w:lang w:eastAsia="fi-FI"/>
        </w:rPr>
        <w:t>so that the effect on coverage is reduced</w:t>
      </w:r>
    </w:p>
    <w:p w14:paraId="7F4A2ABE"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lastRenderedPageBreak/>
        <w:t xml:space="preserve">exchange information about service disruptions </w:t>
      </w:r>
    </w:p>
    <w:p w14:paraId="5B56BA07"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exchange informat</w:t>
      </w:r>
      <w:r w:rsidR="00E8797C">
        <w:rPr>
          <w:rFonts w:ascii="Times New Roman" w:hAnsi="Times New Roman" w:cs="Times New Roman"/>
          <w:sz w:val="20"/>
          <w:szCs w:val="20"/>
          <w:lang w:eastAsia="fi-FI"/>
        </w:rPr>
        <w:t>ion about achieved performance</w:t>
      </w:r>
    </w:p>
    <w:p w14:paraId="292B73E3" w14:textId="77777777" w:rsidR="003F4757" w:rsidRPr="00D84043" w:rsidRDefault="003F4757" w:rsidP="00D84043">
      <w:pPr>
        <w:pStyle w:val="Heading3"/>
        <w:rPr>
          <w:szCs w:val="24"/>
        </w:rPr>
      </w:pPr>
      <w:bookmarkStart w:id="302" w:name="_Toc367957116"/>
      <w:r w:rsidRPr="00D84043">
        <w:rPr>
          <w:szCs w:val="24"/>
        </w:rPr>
        <w:t>Coverage</w:t>
      </w:r>
      <w:r w:rsidR="00207658">
        <w:rPr>
          <w:szCs w:val="24"/>
        </w:rPr>
        <w:t xml:space="preserve"> verification</w:t>
      </w:r>
      <w:bookmarkEnd w:id="302"/>
    </w:p>
    <w:p w14:paraId="0309A109" w14:textId="77777777" w:rsidR="002F1EB4" w:rsidRPr="000A1D21" w:rsidRDefault="002F1EB4" w:rsidP="002F1EB4">
      <w:pPr>
        <w:pStyle w:val="BodyText"/>
      </w:pPr>
      <w:r w:rsidRPr="000A1D21">
        <w:t xml:space="preserve">Nominal ranges of stations over seawater paths should be published at a stated </w:t>
      </w:r>
      <w:r>
        <w:t xml:space="preserve">signal-to-noise level </w:t>
      </w:r>
      <w:r>
        <w:rPr>
          <w:color w:val="FF0000"/>
        </w:rPr>
        <w:t>(-10dB</w:t>
      </w:r>
      <w:r w:rsidRPr="006D2866">
        <w:rPr>
          <w:color w:val="FF0000"/>
        </w:rPr>
        <w:t xml:space="preserve">) (Ref. </w:t>
      </w:r>
      <w:r>
        <w:rPr>
          <w:color w:val="FF0000"/>
        </w:rPr>
        <w:t xml:space="preserve">ITU-R </w:t>
      </w:r>
      <w:commentRangeStart w:id="303"/>
      <w:r>
        <w:rPr>
          <w:color w:val="FF0000"/>
        </w:rPr>
        <w:t>M.589</w:t>
      </w:r>
      <w:commentRangeEnd w:id="303"/>
      <w:r w:rsidR="005159DD">
        <w:rPr>
          <w:rStyle w:val="CommentReference"/>
        </w:rPr>
        <w:commentReference w:id="303"/>
      </w:r>
      <w:r w:rsidRPr="006D2866">
        <w:rPr>
          <w:color w:val="FF0000"/>
        </w:rPr>
        <w:t xml:space="preserve">). </w:t>
      </w:r>
      <w:r w:rsidRPr="000A1D21">
        <w:t>Published coverage diagrams are normally based on software modelling predictions and should be verified by measurements. The modelling process can be quite complex and difficult, especially over mixed land/sea paths. Advice regarding modelling can be sought through IALA. In predicting coverage, each service provider should establish the required field strength by giving consideration to the following factors:</w:t>
      </w:r>
    </w:p>
    <w:p w14:paraId="23739A62"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Radiated power,- Antenna system configuration, including horizontal and vertical polar diagrams.</w:t>
      </w:r>
    </w:p>
    <w:p w14:paraId="24F6595A"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Land paths - Additional attenuation over land should be calculated from current ITU-R curves and practice applicable at 100 kHz (Refs. 6 &amp; 7).</w:t>
      </w:r>
    </w:p>
    <w:p w14:paraId="19CEA192" w14:textId="77777777" w:rsidR="002F1EB4" w:rsidRPr="00E577A2"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color w:val="0000FF"/>
        </w:rPr>
      </w:pPr>
      <w:r w:rsidRPr="000A1D21">
        <w:rPr>
          <w:rStyle w:val="a"/>
        </w:rPr>
        <w:t xml:space="preserve">Fading due to skywave propagation of the station’s signal - At night the field strength at every point in the coverage </w:t>
      </w:r>
      <w:r>
        <w:rPr>
          <w:rStyle w:val="a"/>
        </w:rPr>
        <w:t xml:space="preserve">area </w:t>
      </w:r>
      <w:r w:rsidRPr="000A1D21">
        <w:rPr>
          <w:rStyle w:val="a"/>
        </w:rPr>
        <w:t xml:space="preserve">should be not less than that specified at the nominal range for at least 95% of the time. </w:t>
      </w:r>
      <w:r w:rsidRPr="00E577A2">
        <w:rPr>
          <w:rStyle w:val="a"/>
          <w:color w:val="0000FF"/>
        </w:rPr>
        <w:t xml:space="preserve">Night-time field strengths may be calculated in accordance with references 8, 9 &amp; 10. </w:t>
      </w:r>
    </w:p>
    <w:p w14:paraId="271929A5"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Atmospheric noise - Assumed levels of atmospheric noise should be in accordance with current ITU-R data and practice applicable at 100 kHz. It is recommended that the noise level be that which is not exceeded more than 95% of the time on average throughout the year (Refs. 11 &amp; 12).</w:t>
      </w:r>
    </w:p>
    <w:p w14:paraId="0B5F5CFC"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Precipitation static - In those areas where precipitation static is known to be a significant problem, an appropriate factor should be added to the atmospheric noise (Ref. 13).</w:t>
      </w:r>
    </w:p>
    <w:p w14:paraId="647EF24E"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sz w:val="22"/>
        </w:rPr>
      </w:pPr>
      <w:r w:rsidRPr="000A1D21">
        <w:rPr>
          <w:rStyle w:val="a"/>
        </w:rPr>
        <w:t>Man-made noise - In those situations, such as harbours, where man-made noise is significant in comparison with natural noise sources, the local man-made noise level should be taken into account (Ref</w:t>
      </w:r>
      <w:r w:rsidRPr="000A1D21">
        <w:rPr>
          <w:rStyle w:val="a"/>
          <w:sz w:val="22"/>
        </w:rPr>
        <w:t>. 14).</w:t>
      </w:r>
    </w:p>
    <w:p w14:paraId="75229477"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Interference - The protection ratios to be applied are those of the ITU-R (Ref. 1), appropriate to the type of interfere and the frequency separation. Both groundwave and skywave propagation should be considered.</w:t>
      </w:r>
    </w:p>
    <w:p w14:paraId="4AA69C48" w14:textId="77777777" w:rsidR="0034218C" w:rsidRDefault="0034218C" w:rsidP="0034218C">
      <w:pPr>
        <w:pStyle w:val="ListParagraph"/>
        <w:spacing w:before="0" w:after="200" w:line="276" w:lineRule="auto"/>
        <w:ind w:left="720"/>
        <w:contextualSpacing/>
      </w:pPr>
    </w:p>
    <w:p w14:paraId="74C64427" w14:textId="77777777" w:rsidR="003F4757" w:rsidRPr="00207658" w:rsidRDefault="003F4757" w:rsidP="00D84043">
      <w:pPr>
        <w:pStyle w:val="Heading3"/>
        <w:rPr>
          <w:szCs w:val="24"/>
          <w:highlight w:val="yellow"/>
        </w:rPr>
      </w:pPr>
      <w:bookmarkStart w:id="304" w:name="_Toc367957117"/>
      <w:r w:rsidRPr="00207658">
        <w:rPr>
          <w:szCs w:val="24"/>
          <w:highlight w:val="yellow"/>
        </w:rPr>
        <w:t xml:space="preserve">Availability </w:t>
      </w:r>
      <w:r w:rsidR="00207658" w:rsidRPr="00207658">
        <w:rPr>
          <w:szCs w:val="24"/>
          <w:highlight w:val="yellow"/>
        </w:rPr>
        <w:t>verification</w:t>
      </w:r>
      <w:bookmarkEnd w:id="304"/>
    </w:p>
    <w:p w14:paraId="75318FBD" w14:textId="77777777" w:rsidR="002F1EB4" w:rsidRPr="00F92C80" w:rsidRDefault="002F1EB4" w:rsidP="002F1EB4">
      <w:pPr>
        <w:pStyle w:val="BodyText"/>
      </w:pPr>
      <w:r w:rsidRPr="00F92C80">
        <w:t>The availability standard adopted for a</w:t>
      </w:r>
      <w:r>
        <w:t>n eLoran</w:t>
      </w:r>
      <w:r w:rsidRPr="00F92C80">
        <w:t xml:space="preserve"> service is related to the techniques used in planning and implementing the service. </w:t>
      </w:r>
    </w:p>
    <w:p w14:paraId="0964445E" w14:textId="77777777" w:rsidR="002F1EB4" w:rsidRPr="00F92C80" w:rsidRDefault="002F1EB4" w:rsidP="002F1EB4">
      <w:pPr>
        <w:pStyle w:val="BodyText"/>
        <w:rPr>
          <w:color w:val="000000"/>
          <w:lang w:eastAsia="en-US"/>
        </w:rPr>
      </w:pPr>
      <w:r w:rsidRPr="00F92C80">
        <w:rPr>
          <w:b/>
          <w:bCs/>
          <w:color w:val="000000"/>
          <w:u w:val="single"/>
          <w:lang w:eastAsia="en-US"/>
        </w:rPr>
        <w:t>Availability</w:t>
      </w:r>
      <w:r w:rsidRPr="00F92C80">
        <w:rPr>
          <w:color w:val="000000"/>
          <w:lang w:eastAsia="en-US"/>
        </w:rPr>
        <w:t xml:space="preserve"> </w:t>
      </w:r>
      <w:r>
        <w:rPr>
          <w:color w:val="000000"/>
          <w:lang w:eastAsia="en-US"/>
        </w:rPr>
        <w:t xml:space="preserve">is </w:t>
      </w:r>
      <w:r w:rsidRPr="00F92C80">
        <w:rPr>
          <w:color w:val="000000"/>
          <w:lang w:eastAsia="en-US"/>
        </w:rPr>
        <w:t xml:space="preserve">defined in IMO Resolution A.915 (22) </w:t>
      </w:r>
      <w:r w:rsidRPr="00954291">
        <w:rPr>
          <w:color w:val="FF0000"/>
          <w:lang w:eastAsia="en-US"/>
        </w:rPr>
        <w:t>(Ref. 4)</w:t>
      </w:r>
      <w:r w:rsidRPr="00F92C80">
        <w:rPr>
          <w:color w:val="000000"/>
          <w:lang w:eastAsia="en-US"/>
        </w:rPr>
        <w:t xml:space="preserve"> as:</w:t>
      </w:r>
    </w:p>
    <w:p w14:paraId="669F839E" w14:textId="77777777" w:rsidR="002F1EB4" w:rsidRPr="00F92C80" w:rsidRDefault="002F1EB4" w:rsidP="002F1EB4">
      <w:pPr>
        <w:pStyle w:val="BodyText"/>
        <w:rPr>
          <w:i/>
          <w:color w:val="000000"/>
          <w:lang w:eastAsia="en-US"/>
        </w:rPr>
      </w:pPr>
      <w:r w:rsidRPr="00F92C80">
        <w:rPr>
          <w:i/>
          <w:color w:val="000000"/>
          <w:lang w:eastAsia="en-US"/>
        </w:rPr>
        <w:t>“The percentage of time that an aid, or system of aids, is performing a required function under stated conditions. The non-availability can be caused by scheduled and/or unscheduled interruptions.”</w:t>
      </w:r>
    </w:p>
    <w:p w14:paraId="10892A74" w14:textId="77777777" w:rsidR="002F1EB4" w:rsidRPr="00F92C80" w:rsidRDefault="002F1EB4" w:rsidP="002F1EB4">
      <w:pPr>
        <w:pStyle w:val="BodyText"/>
      </w:pPr>
      <w:r w:rsidRPr="00F92C80">
        <w:rPr>
          <w:b/>
          <w:bCs/>
          <w:u w:val="single"/>
        </w:rPr>
        <w:t>Signal availability</w:t>
      </w:r>
      <w:r w:rsidRPr="00F92C80">
        <w:t xml:space="preserve"> is defined as the availability of a radio signal in a specified coverage area.</w:t>
      </w:r>
    </w:p>
    <w:p w14:paraId="792E66C0" w14:textId="77777777" w:rsidR="002F1EB4" w:rsidRPr="00F92C80" w:rsidRDefault="002F1EB4" w:rsidP="002F1EB4">
      <w:pPr>
        <w:tabs>
          <w:tab w:val="left" w:pos="720"/>
        </w:tabs>
        <w:spacing w:line="260" w:lineRule="atLeast"/>
        <w:jc w:val="both"/>
        <w:rPr>
          <w:color w:val="000000"/>
          <w:sz w:val="22"/>
          <w:lang w:eastAsia="en-US"/>
        </w:rPr>
      </w:pPr>
    </w:p>
    <w:p w14:paraId="0428BFF3" w14:textId="77777777" w:rsidR="002F1EB4" w:rsidRPr="00F92C80" w:rsidRDefault="002F1EB4" w:rsidP="002F1EB4">
      <w:pPr>
        <w:pStyle w:val="BodyText"/>
        <w:rPr>
          <w:lang w:eastAsia="en-US"/>
        </w:rPr>
      </w:pPr>
      <w:r w:rsidRPr="00F92C80">
        <w:rPr>
          <w:lang w:eastAsia="en-US"/>
        </w:rPr>
        <w:t>Mathematically this can be written as:</w:t>
      </w:r>
    </w:p>
    <w:p w14:paraId="2A588BD8" w14:textId="77777777" w:rsidR="002F1EB4" w:rsidRPr="00F92C80" w:rsidRDefault="002F1EB4" w:rsidP="002F1EB4">
      <w:pPr>
        <w:tabs>
          <w:tab w:val="left" w:pos="720"/>
        </w:tabs>
        <w:spacing w:line="260" w:lineRule="atLeast"/>
        <w:jc w:val="center"/>
        <w:rPr>
          <w:b/>
          <w:color w:val="000000"/>
          <w:sz w:val="22"/>
          <w:lang w:eastAsia="en-US"/>
        </w:rPr>
      </w:pPr>
    </w:p>
    <w:p w14:paraId="21F9AAA6" w14:textId="77777777" w:rsidR="002F1EB4" w:rsidRPr="00F92C80" w:rsidRDefault="002F1EB4" w:rsidP="002F1EB4">
      <w:pPr>
        <w:pStyle w:val="Header"/>
        <w:tabs>
          <w:tab w:val="left" w:pos="740"/>
          <w:tab w:val="left" w:pos="2977"/>
          <w:tab w:val="decimal" w:pos="4962"/>
        </w:tabs>
        <w:spacing w:after="120"/>
        <w:ind w:left="4962" w:hanging="4962"/>
        <w:jc w:val="center"/>
        <w:rPr>
          <w:b/>
          <w:color w:val="000000"/>
          <w:sz w:val="22"/>
          <w:u w:val="single"/>
          <w:lang w:eastAsia="en-US"/>
        </w:rPr>
      </w:pPr>
      <w:r w:rsidRPr="00F92C80">
        <w:rPr>
          <w:b/>
          <w:color w:val="000000"/>
          <w:sz w:val="22"/>
          <w:lang w:eastAsia="en-US"/>
        </w:rPr>
        <w:t>Availability (A)*  =</w:t>
      </w:r>
      <w:r w:rsidRPr="00F92C80">
        <w:rPr>
          <w:b/>
          <w:color w:val="000000"/>
          <w:sz w:val="22"/>
          <w:lang w:eastAsia="en-US"/>
        </w:rPr>
        <w:tab/>
        <w:t>_____</w:t>
      </w:r>
      <w:r w:rsidRPr="00F92C80">
        <w:rPr>
          <w:b/>
          <w:color w:val="000000"/>
          <w:sz w:val="22"/>
          <w:u w:val="single"/>
          <w:lang w:eastAsia="en-US"/>
        </w:rPr>
        <w:t>MTBO____</w:t>
      </w:r>
    </w:p>
    <w:p w14:paraId="0214593B" w14:textId="77777777" w:rsidR="002F1EB4" w:rsidRPr="00F92C80" w:rsidRDefault="002F1EB4" w:rsidP="002F1EB4">
      <w:pPr>
        <w:pStyle w:val="Heading5"/>
        <w:numPr>
          <w:ilvl w:val="0"/>
          <w:numId w:val="0"/>
        </w:numPr>
      </w:pPr>
      <w:r w:rsidRPr="00F92C80">
        <w:lastRenderedPageBreak/>
        <w:t xml:space="preserve">                 </w:t>
      </w:r>
      <w:r w:rsidRPr="00F92C80">
        <w:tab/>
        <w:t>MTBO + MTSR</w:t>
      </w:r>
    </w:p>
    <w:p w14:paraId="61AFE561" w14:textId="77777777" w:rsidR="002F1EB4" w:rsidRPr="00F92C80" w:rsidRDefault="002F1EB4" w:rsidP="002F1EB4">
      <w:pPr>
        <w:pStyle w:val="BodyText"/>
        <w:rPr>
          <w:i/>
          <w:iCs/>
          <w:sz w:val="22"/>
          <w:lang w:eastAsia="en-US"/>
        </w:rPr>
      </w:pPr>
      <w:r w:rsidRPr="00F92C80">
        <w:rPr>
          <w:lang w:eastAsia="en-US"/>
        </w:rPr>
        <w:t>Where</w:t>
      </w:r>
      <w:r w:rsidRPr="00F92C80">
        <w:rPr>
          <w:i/>
          <w:iCs/>
          <w:sz w:val="22"/>
          <w:lang w:eastAsia="en-US"/>
        </w:rPr>
        <w:t>:</w:t>
      </w:r>
    </w:p>
    <w:p w14:paraId="33FF95E1" w14:textId="77777777" w:rsidR="002F1EB4" w:rsidRPr="00487D42" w:rsidRDefault="002F1EB4" w:rsidP="002F1EB4">
      <w:pPr>
        <w:pStyle w:val="BodyText"/>
        <w:rPr>
          <w:i/>
          <w:iCs/>
          <w:color w:val="FF0000"/>
          <w:lang w:eastAsia="en-US"/>
        </w:rPr>
      </w:pPr>
      <w:r w:rsidRPr="00F92C80">
        <w:rPr>
          <w:b/>
          <w:bCs/>
          <w:i/>
          <w:iCs/>
          <w:lang w:eastAsia="en-US"/>
        </w:rPr>
        <w:t>MTBO</w:t>
      </w:r>
      <w:r w:rsidRPr="00F92C80">
        <w:rPr>
          <w:i/>
          <w:iCs/>
          <w:lang w:eastAsia="en-US"/>
        </w:rPr>
        <w:t xml:space="preserve"> = Mean time between outages; based on a </w:t>
      </w:r>
      <w:r>
        <w:rPr>
          <w:i/>
          <w:iCs/>
          <w:lang w:eastAsia="en-US"/>
        </w:rPr>
        <w:t xml:space="preserve">30 day </w:t>
      </w:r>
      <w:r w:rsidRPr="00F92C80">
        <w:rPr>
          <w:i/>
          <w:iCs/>
          <w:lang w:eastAsia="en-US"/>
        </w:rPr>
        <w:t xml:space="preserve"> averaging period</w:t>
      </w:r>
    </w:p>
    <w:p w14:paraId="6F25A8D6" w14:textId="77777777" w:rsidR="002F1EB4" w:rsidRDefault="002F1EB4" w:rsidP="002F1EB4">
      <w:pPr>
        <w:pStyle w:val="BodyText"/>
        <w:rPr>
          <w:i/>
          <w:iCs/>
          <w:lang w:eastAsia="en-US"/>
        </w:rPr>
      </w:pPr>
      <w:r w:rsidRPr="00F92C80">
        <w:rPr>
          <w:b/>
          <w:bCs/>
          <w:i/>
          <w:iCs/>
        </w:rPr>
        <w:t>MTSR</w:t>
      </w:r>
      <w:r w:rsidRPr="00F92C80">
        <w:rPr>
          <w:i/>
          <w:iCs/>
        </w:rPr>
        <w:t xml:space="preserve"> = Mean time to service restoration;</w:t>
      </w:r>
      <w:r w:rsidRPr="00F92C80">
        <w:rPr>
          <w:i/>
          <w:iCs/>
          <w:lang w:eastAsia="en-US"/>
        </w:rPr>
        <w:t xml:space="preserve"> based on a </w:t>
      </w:r>
      <w:r>
        <w:rPr>
          <w:i/>
          <w:iCs/>
          <w:lang w:eastAsia="en-US"/>
        </w:rPr>
        <w:t>30 day</w:t>
      </w:r>
      <w:r w:rsidRPr="00F92C80">
        <w:rPr>
          <w:i/>
          <w:iCs/>
          <w:lang w:eastAsia="en-US"/>
        </w:rPr>
        <w:t xml:space="preserve"> averaging period</w:t>
      </w:r>
    </w:p>
    <w:p w14:paraId="12CAFA41" w14:textId="77777777" w:rsidR="002F1EB4" w:rsidRPr="00F92C80" w:rsidRDefault="002F1EB4" w:rsidP="002F1EB4">
      <w:pPr>
        <w:pStyle w:val="BodyText"/>
      </w:pPr>
      <w:r w:rsidRPr="00F92C80">
        <w:rPr>
          <w:lang w:eastAsia="en-US"/>
        </w:rPr>
        <w:t>This accounts for scheduled and unscheduled service interruptions, i.e. preventative and corrective maintenance.</w:t>
      </w:r>
    </w:p>
    <w:p w14:paraId="0FEF414B" w14:textId="77777777" w:rsidR="002F1EB4" w:rsidRPr="00F92C80" w:rsidRDefault="002F1EB4" w:rsidP="002F1EB4">
      <w:pPr>
        <w:pStyle w:val="BodyText"/>
        <w:tabs>
          <w:tab w:val="left" w:pos="540"/>
        </w:tabs>
        <w:rPr>
          <w:color w:val="000000"/>
          <w:sz w:val="22"/>
        </w:rPr>
      </w:pPr>
      <w:r w:rsidRPr="00F92C80">
        <w:rPr>
          <w:color w:val="000000"/>
          <w:sz w:val="22"/>
        </w:rPr>
        <w:t xml:space="preserve">* Alternatively expressed as UP TIME/TOTAL TIME where TOTAL TIME = </w:t>
      </w:r>
      <w:r>
        <w:rPr>
          <w:color w:val="000000"/>
          <w:sz w:val="22"/>
        </w:rPr>
        <w:t>30 days</w:t>
      </w:r>
    </w:p>
    <w:p w14:paraId="68A89E21" w14:textId="77777777" w:rsidR="003F4757" w:rsidRDefault="003F4757" w:rsidP="000116A0"/>
    <w:p w14:paraId="27C7478F" w14:textId="77777777" w:rsidR="003F4757" w:rsidRPr="00207658" w:rsidRDefault="003F4757" w:rsidP="00D84043">
      <w:pPr>
        <w:pStyle w:val="Heading3"/>
        <w:rPr>
          <w:szCs w:val="24"/>
          <w:highlight w:val="yellow"/>
        </w:rPr>
      </w:pPr>
      <w:bookmarkStart w:id="305" w:name="_Toc367957118"/>
      <w:r w:rsidRPr="00207658">
        <w:rPr>
          <w:szCs w:val="24"/>
          <w:highlight w:val="yellow"/>
        </w:rPr>
        <w:t xml:space="preserve">Continuity </w:t>
      </w:r>
      <w:r w:rsidR="00207658" w:rsidRPr="00207658">
        <w:rPr>
          <w:szCs w:val="24"/>
          <w:highlight w:val="yellow"/>
        </w:rPr>
        <w:t>verification</w:t>
      </w:r>
      <w:bookmarkEnd w:id="305"/>
    </w:p>
    <w:p w14:paraId="2310FE2F" w14:textId="77777777" w:rsidR="0031438A" w:rsidRPr="0015082D" w:rsidRDefault="0031438A" w:rsidP="0031438A">
      <w:pPr>
        <w:pStyle w:val="BodyText"/>
      </w:pPr>
      <w:r w:rsidRPr="0015082D">
        <w:t xml:space="preserve">Inherent in a radionavigation service is the capability to provide accurate position fixing and integrity information without interruption. Interruptions to eLoran deny vital information to the users and, if frequent, erodes user confidence in the ability of the service to provide that information. The </w:t>
      </w:r>
      <w:commentRangeStart w:id="306"/>
      <w:r w:rsidRPr="0015082D">
        <w:t>numbers</w:t>
      </w:r>
      <w:commentRangeEnd w:id="306"/>
      <w:r w:rsidR="004E4224">
        <w:rPr>
          <w:rStyle w:val="CommentReference"/>
        </w:rPr>
        <w:commentReference w:id="306"/>
      </w:r>
      <w:r w:rsidRPr="0015082D">
        <w:t xml:space="preserve"> of unusable events, not the length of the usable periods, determines continuity performance. </w:t>
      </w:r>
    </w:p>
    <w:p w14:paraId="5DF4249E" w14:textId="77777777" w:rsidR="0031438A" w:rsidRPr="0015082D" w:rsidRDefault="0031438A" w:rsidP="0031438A">
      <w:pPr>
        <w:pStyle w:val="BodyText"/>
      </w:pPr>
      <w:r w:rsidRPr="0015082D">
        <w:t xml:space="preserve">In the event that a healthy and monitored eLoran site begins to experience intermittent failures (i.e. failures separated in time by a period less than one continuity time interval (CTI)), the period of intermittent operation would be counted as a single failure event for continuity purposes.  </w:t>
      </w:r>
    </w:p>
    <w:p w14:paraId="7A2DAF8A" w14:textId="77777777" w:rsidR="0031438A" w:rsidRPr="0015082D" w:rsidRDefault="0031438A" w:rsidP="0031438A">
      <w:pPr>
        <w:pStyle w:val="BodyText"/>
      </w:pPr>
      <w:r w:rsidRPr="0015082D">
        <w:rPr>
          <w:b/>
        </w:rPr>
        <w:t>Continuity</w:t>
      </w:r>
      <w:r w:rsidRPr="0015082D">
        <w:t xml:space="preserve"> in the coverage area can be measured (1) at the broadcast site, (2) by the use of a far field monitor, or (3) by using a combination of these methods. Continuity is based upon the mean time between failures as measured over a two year period and a </w:t>
      </w:r>
      <w:commentRangeStart w:id="307"/>
      <w:r w:rsidRPr="0015082D">
        <w:t>3 hour</w:t>
      </w:r>
      <w:commentRangeEnd w:id="307"/>
      <w:r w:rsidR="00B4616B">
        <w:rPr>
          <w:rStyle w:val="CommentReference"/>
        </w:rPr>
        <w:commentReference w:id="307"/>
      </w:r>
      <w:r w:rsidRPr="0015082D">
        <w:t xml:space="preserve"> continuity time interval. </w:t>
      </w:r>
      <w:commentRangeStart w:id="308"/>
      <w:r w:rsidRPr="0015082D">
        <w:t xml:space="preserve">The period of performance is not adjusted for inadequate GPS constellation, nor do GPS constellation deficiencies count as failures against continuity. </w:t>
      </w:r>
      <w:commentRangeEnd w:id="308"/>
      <w:r w:rsidR="00B4616B">
        <w:rPr>
          <w:rStyle w:val="CommentReference"/>
        </w:rPr>
        <w:commentReference w:id="308"/>
      </w:r>
    </w:p>
    <w:p w14:paraId="45B441C9" w14:textId="77777777" w:rsidR="002F1EB4" w:rsidRDefault="0031438A" w:rsidP="002F1EB4">
      <w:pPr>
        <w:pStyle w:val="BodyText"/>
      </w:pPr>
      <w:r w:rsidRPr="0015082D">
        <w:rPr>
          <w:b/>
        </w:rPr>
        <w:t xml:space="preserve">Continuity </w:t>
      </w:r>
      <w:commentRangeStart w:id="309"/>
      <w:r w:rsidRPr="0015082D">
        <w:rPr>
          <w:b/>
        </w:rPr>
        <w:t>events</w:t>
      </w:r>
      <w:commentRangeEnd w:id="309"/>
      <w:r w:rsidR="007E7262">
        <w:rPr>
          <w:rStyle w:val="CommentReference"/>
        </w:rPr>
        <w:commentReference w:id="309"/>
      </w:r>
      <w:r w:rsidRPr="0015082D">
        <w:t xml:space="preserve">: All unscheduled non-momentary unusable events described in the availability section are considered failures. Unlike availability, continuity does not count scheduled maintenance events as failures. Since public notices are provided for all scheduled maintenance events, user should be aware of such planned outages and plan the voyage accordingly. </w:t>
      </w:r>
      <w:commentRangeStart w:id="310"/>
      <w:r w:rsidR="002F1EB4" w:rsidRPr="00F92C80">
        <w:t>limits without interruption during a specified period (normally short term).</w:t>
      </w:r>
      <w:commentRangeEnd w:id="310"/>
      <w:r w:rsidR="007E7262">
        <w:rPr>
          <w:rStyle w:val="CommentReference"/>
        </w:rPr>
        <w:commentReference w:id="310"/>
      </w:r>
      <w:r w:rsidR="002F1EB4" w:rsidRPr="00F92C80">
        <w:t xml:space="preserve"> </w:t>
      </w:r>
    </w:p>
    <w:p w14:paraId="2F4C9137" w14:textId="77777777" w:rsidR="0031438A" w:rsidRPr="0031438A" w:rsidRDefault="0031438A" w:rsidP="002F1EB4">
      <w:pPr>
        <w:pStyle w:val="BodyText"/>
      </w:pPr>
    </w:p>
    <w:p w14:paraId="276BB29D" w14:textId="77777777" w:rsidR="002F1EB4" w:rsidRPr="00F92C80" w:rsidRDefault="002F1EB4" w:rsidP="002F1EB4">
      <w:pPr>
        <w:pStyle w:val="BodyText"/>
        <w:rPr>
          <w:color w:val="000000"/>
        </w:rPr>
      </w:pPr>
      <w:r w:rsidRPr="00F92C80">
        <w:rPr>
          <w:color w:val="000000"/>
        </w:rPr>
        <w:t xml:space="preserve">The equation below refers to an availability type calculation, i.e. the average over the continuity time interval (CTI) that the service is available </w:t>
      </w:r>
      <w:r w:rsidRPr="00F92C80">
        <w:rPr>
          <w:color w:val="000000"/>
          <w:u w:val="single"/>
        </w:rPr>
        <w:t>or</w:t>
      </w:r>
      <w:r w:rsidRPr="00F92C80">
        <w:rPr>
          <w:color w:val="000000"/>
        </w:rPr>
        <w:t xml:space="preserve"> the probability that the service is available at any instant during the CTI. It is more appropriate to calculate the probability that the service is available throughout the CTI. The suggested approach is given below:</w:t>
      </w:r>
    </w:p>
    <w:p w14:paraId="69AFFD63" w14:textId="77777777" w:rsidR="002F1EB4" w:rsidRPr="00F92C80" w:rsidRDefault="002F1EB4" w:rsidP="002F1EB4">
      <w:pPr>
        <w:pStyle w:val="BodyText"/>
      </w:pPr>
      <w:r w:rsidRPr="00F92C80">
        <w:t>Assuming the service is functioning at the beginning of the operation, then the probability that it is still functioning at a time (t) later is:</w:t>
      </w:r>
    </w:p>
    <w:p w14:paraId="1F989C54" w14:textId="77777777" w:rsidR="002F1EB4" w:rsidRPr="00F92C80" w:rsidRDefault="002F1EB4" w:rsidP="002F1EB4">
      <w:pPr>
        <w:pStyle w:val="BodyText"/>
        <w:tabs>
          <w:tab w:val="left" w:pos="1418"/>
        </w:tabs>
        <w:jc w:val="center"/>
        <w:rPr>
          <w:color w:val="000000"/>
        </w:rPr>
      </w:pPr>
      <w:r w:rsidRPr="00F92C80">
        <w:rPr>
          <w:color w:val="000000"/>
        </w:rPr>
        <w:t>C = exp (-t/MTBF)</w:t>
      </w:r>
    </w:p>
    <w:p w14:paraId="3CB2026E" w14:textId="77777777" w:rsidR="002F1EB4" w:rsidRPr="00F92C80" w:rsidRDefault="002F1EB4" w:rsidP="002F1EB4">
      <w:pPr>
        <w:pStyle w:val="BodyText"/>
        <w:tabs>
          <w:tab w:val="left" w:pos="1418"/>
        </w:tabs>
        <w:rPr>
          <w:color w:val="000000"/>
        </w:rPr>
      </w:pPr>
      <w:r w:rsidRPr="00F92C80">
        <w:rPr>
          <w:color w:val="000000"/>
        </w:rPr>
        <w:t>This is the standard expression for reliability and excludes scheduled outages (i.e. uses MTBF) assuming that planned outages will be notified and the operation will not take place. The probability that the service will be available after a time CTI, that is the continuity is then:</w:t>
      </w:r>
    </w:p>
    <w:p w14:paraId="14140D7B" w14:textId="77777777" w:rsidR="002F1EB4" w:rsidRPr="00F92C80" w:rsidRDefault="002F1EB4" w:rsidP="002F1EB4">
      <w:pPr>
        <w:pStyle w:val="BodyText"/>
        <w:tabs>
          <w:tab w:val="left" w:pos="1418"/>
        </w:tabs>
        <w:jc w:val="center"/>
        <w:rPr>
          <w:color w:val="000000"/>
        </w:rPr>
      </w:pPr>
      <w:r w:rsidRPr="00F92C80">
        <w:rPr>
          <w:color w:val="000000"/>
        </w:rPr>
        <w:t>C = exp (-CTI/MTBF)</w:t>
      </w:r>
    </w:p>
    <w:p w14:paraId="6055E127" w14:textId="77777777" w:rsidR="002F1EB4" w:rsidRPr="00F92C80" w:rsidRDefault="002F1EB4" w:rsidP="002F1EB4">
      <w:pPr>
        <w:pStyle w:val="BodyText"/>
        <w:tabs>
          <w:tab w:val="left" w:pos="1418"/>
        </w:tabs>
        <w:rPr>
          <w:color w:val="000000"/>
        </w:rPr>
      </w:pPr>
      <w:r w:rsidRPr="00F92C80">
        <w:rPr>
          <w:color w:val="000000"/>
        </w:rPr>
        <w:t>If MTBF is very much greater than CTI, this can be approximated to:</w:t>
      </w:r>
    </w:p>
    <w:p w14:paraId="59AB7B38" w14:textId="77777777" w:rsidR="002F1EB4" w:rsidRPr="00F92C80" w:rsidRDefault="002F1EB4" w:rsidP="002F1EB4">
      <w:pPr>
        <w:pStyle w:val="BodyText"/>
        <w:tabs>
          <w:tab w:val="left" w:pos="1418"/>
        </w:tabs>
        <w:jc w:val="center"/>
        <w:rPr>
          <w:color w:val="000000"/>
        </w:rPr>
      </w:pPr>
      <w:r w:rsidRPr="00F92C80">
        <w:rPr>
          <w:color w:val="000000"/>
        </w:rPr>
        <w:t>C = 1 – (CTI/MTBF)</w:t>
      </w:r>
    </w:p>
    <w:p w14:paraId="22A2FC52" w14:textId="77777777" w:rsidR="002F1EB4" w:rsidRPr="00F92C80" w:rsidRDefault="002F1EB4" w:rsidP="002F1EB4">
      <w:pPr>
        <w:pStyle w:val="BodyText"/>
        <w:rPr>
          <w:i/>
          <w:iCs/>
          <w:lang w:eastAsia="en-US"/>
        </w:rPr>
      </w:pPr>
      <w:r w:rsidRPr="00F92C80">
        <w:rPr>
          <w:lang w:eastAsia="en-US"/>
        </w:rPr>
        <w:t>Where</w:t>
      </w:r>
      <w:r w:rsidRPr="00F92C80">
        <w:rPr>
          <w:i/>
          <w:iCs/>
          <w:lang w:eastAsia="en-US"/>
        </w:rPr>
        <w:t>:</w:t>
      </w:r>
    </w:p>
    <w:p w14:paraId="61B69B9F" w14:textId="77777777" w:rsidR="002F1EB4" w:rsidRPr="00F92C80" w:rsidRDefault="002F1EB4" w:rsidP="002F1EB4">
      <w:pPr>
        <w:pStyle w:val="BodyText"/>
        <w:rPr>
          <w:i/>
          <w:iCs/>
        </w:rPr>
      </w:pPr>
      <w:r w:rsidRPr="00F92C80">
        <w:rPr>
          <w:b/>
          <w:bCs/>
          <w:i/>
          <w:iCs/>
        </w:rPr>
        <w:t>MTBF</w:t>
      </w:r>
      <w:r w:rsidRPr="00F92C80">
        <w:rPr>
          <w:i/>
          <w:iCs/>
        </w:rPr>
        <w:t xml:space="preserve"> = Mean time between failures; based on a 2 year averaging period</w:t>
      </w:r>
    </w:p>
    <w:p w14:paraId="357D07B1" w14:textId="77777777" w:rsidR="002F1EB4" w:rsidRPr="00F92C80" w:rsidRDefault="002F1EB4" w:rsidP="002F1EB4">
      <w:pPr>
        <w:pStyle w:val="BodyText"/>
        <w:rPr>
          <w:i/>
          <w:iCs/>
          <w:lang w:eastAsia="en-US"/>
        </w:rPr>
      </w:pPr>
      <w:r w:rsidRPr="00F92C80">
        <w:rPr>
          <w:b/>
          <w:bCs/>
          <w:i/>
          <w:iCs/>
          <w:lang w:eastAsia="en-US"/>
        </w:rPr>
        <w:t>CTI</w:t>
      </w:r>
      <w:r w:rsidRPr="00F92C80">
        <w:rPr>
          <w:i/>
          <w:iCs/>
          <w:lang w:eastAsia="en-US"/>
        </w:rPr>
        <w:t xml:space="preserve"> = Continuity time interval; in the case of maritime continuity, equal to </w:t>
      </w:r>
      <w:commentRangeStart w:id="311"/>
      <w:r w:rsidRPr="00F92C80">
        <w:rPr>
          <w:i/>
          <w:iCs/>
          <w:lang w:eastAsia="en-US"/>
        </w:rPr>
        <w:t>3 hours</w:t>
      </w:r>
      <w:commentRangeEnd w:id="311"/>
      <w:r w:rsidR="00CF0537">
        <w:rPr>
          <w:rStyle w:val="CommentReference"/>
        </w:rPr>
        <w:commentReference w:id="311"/>
      </w:r>
    </w:p>
    <w:p w14:paraId="189CDE7B" w14:textId="77777777" w:rsidR="002F1EB4" w:rsidRPr="00EF62CD" w:rsidRDefault="002F1EB4" w:rsidP="002F1EB4">
      <w:pPr>
        <w:pStyle w:val="BodyText"/>
        <w:tabs>
          <w:tab w:val="left" w:pos="1418"/>
        </w:tabs>
        <w:rPr>
          <w:color w:val="000000"/>
        </w:rPr>
      </w:pPr>
      <w:commentRangeStart w:id="312"/>
      <w:r w:rsidRPr="00F92C80">
        <w:t>There is no need to include the availability at the beginning of the time period of the operation because if there is no service, then the operation will not commence.</w:t>
      </w:r>
      <w:commentRangeEnd w:id="312"/>
      <w:r w:rsidR="00CF0537">
        <w:rPr>
          <w:rStyle w:val="CommentReference"/>
        </w:rPr>
        <w:commentReference w:id="312"/>
      </w:r>
    </w:p>
    <w:p w14:paraId="550FCB9B" w14:textId="77777777" w:rsidR="003F4757" w:rsidRDefault="003F4757" w:rsidP="000116A0"/>
    <w:p w14:paraId="5A02D89E" w14:textId="77777777" w:rsidR="003F4757" w:rsidRDefault="003F4757" w:rsidP="00D84043">
      <w:pPr>
        <w:pStyle w:val="Heading3"/>
        <w:rPr>
          <w:szCs w:val="24"/>
        </w:rPr>
      </w:pPr>
      <w:bookmarkStart w:id="313" w:name="_Toc367957119"/>
      <w:r w:rsidRPr="00D84043">
        <w:rPr>
          <w:szCs w:val="24"/>
        </w:rPr>
        <w:lastRenderedPageBreak/>
        <w:t>Integrity</w:t>
      </w:r>
      <w:r w:rsidR="00207658">
        <w:rPr>
          <w:szCs w:val="24"/>
        </w:rPr>
        <w:t xml:space="preserve"> verification</w:t>
      </w:r>
      <w:bookmarkEnd w:id="313"/>
    </w:p>
    <w:p w14:paraId="3A3D0109" w14:textId="77777777" w:rsidR="00207658" w:rsidRDefault="00207658" w:rsidP="00207658">
      <w:r w:rsidRPr="00207658">
        <w:rPr>
          <w:highlight w:val="yellow"/>
        </w:rPr>
        <w:t xml:space="preserve">Give example of how to calculate the </w:t>
      </w:r>
      <w:r>
        <w:rPr>
          <w:highlight w:val="yellow"/>
        </w:rPr>
        <w:t>integrity of the service</w:t>
      </w:r>
      <w:r w:rsidRPr="00207658">
        <w:rPr>
          <w:highlight w:val="yellow"/>
        </w:rPr>
        <w:t>?</w:t>
      </w:r>
      <w:r>
        <w:rPr>
          <w:highlight w:val="yellow"/>
        </w:rPr>
        <w:t xml:space="preserve">  How can a service provider know they have achieved the 10s TTA?</w:t>
      </w:r>
      <w:r w:rsidRPr="00207658">
        <w:rPr>
          <w:highlight w:val="yellow"/>
        </w:rPr>
        <w:t xml:space="preserve">  Should results be presented per port?  </w:t>
      </w:r>
    </w:p>
    <w:p w14:paraId="515D95BA" w14:textId="77777777" w:rsidR="00207658" w:rsidRPr="00207658" w:rsidRDefault="00207658" w:rsidP="00207658"/>
    <w:p w14:paraId="0E45EA26" w14:textId="77777777" w:rsidR="003F4757" w:rsidRDefault="003F4757" w:rsidP="00D84043">
      <w:pPr>
        <w:pStyle w:val="Heading3"/>
        <w:rPr>
          <w:szCs w:val="24"/>
        </w:rPr>
      </w:pPr>
      <w:bookmarkStart w:id="314" w:name="_Toc367957120"/>
      <w:r w:rsidRPr="00D84043">
        <w:rPr>
          <w:szCs w:val="24"/>
        </w:rPr>
        <w:t>Accuracy</w:t>
      </w:r>
      <w:r w:rsidR="00207658">
        <w:rPr>
          <w:szCs w:val="24"/>
        </w:rPr>
        <w:t xml:space="preserve"> verification</w:t>
      </w:r>
      <w:bookmarkEnd w:id="314"/>
    </w:p>
    <w:p w14:paraId="2B3464A9" w14:textId="77777777" w:rsidR="002F1EB4" w:rsidRDefault="002F1EB4" w:rsidP="002F1EB4">
      <w:pPr>
        <w:pStyle w:val="BodyText"/>
      </w:pPr>
      <w:r>
        <w:t xml:space="preserve">Where </w:t>
      </w:r>
      <w:commentRangeStart w:id="315"/>
      <w:r>
        <w:t>differential Loran is</w:t>
      </w:r>
      <w:commentRangeEnd w:id="315"/>
      <w:r w:rsidR="00CF0537">
        <w:rPr>
          <w:rStyle w:val="CommentReference"/>
        </w:rPr>
        <w:commentReference w:id="315"/>
      </w:r>
      <w:r>
        <w:t xml:space="preserve"> provided to improve the accuracy level e.g. in Port and port approach areas, t</w:t>
      </w:r>
      <w:r w:rsidRPr="00F92C80">
        <w:t xml:space="preserve">he absolute horizontal accuracy should be better than </w:t>
      </w:r>
      <w:commentRangeStart w:id="316"/>
      <w:r>
        <w:t>20</w:t>
      </w:r>
      <w:r w:rsidRPr="00F92C80">
        <w:t xml:space="preserve">m </w:t>
      </w:r>
      <w:commentRangeEnd w:id="316"/>
      <w:r w:rsidR="00CF0537">
        <w:rPr>
          <w:rStyle w:val="CommentReference"/>
        </w:rPr>
        <w:commentReference w:id="316"/>
      </w:r>
      <w:r w:rsidRPr="00F92C80">
        <w:t xml:space="preserve">at the 95% probability level within the published coverage area.   The </w:t>
      </w:r>
      <w:commentRangeStart w:id="317"/>
      <w:r w:rsidRPr="00F92C80">
        <w:t>alert level</w:t>
      </w:r>
      <w:commentRangeEnd w:id="317"/>
      <w:r w:rsidR="00CF0537">
        <w:rPr>
          <w:rStyle w:val="CommentReference"/>
        </w:rPr>
        <w:commentReference w:id="317"/>
      </w:r>
      <w:r w:rsidRPr="00F92C80">
        <w:t xml:space="preserve"> is 2.5 times the accuracy as stated in IMO A915 (22).</w:t>
      </w:r>
    </w:p>
    <w:p w14:paraId="14066B5C" w14:textId="77777777" w:rsidR="002F1EB4" w:rsidRPr="00F92C80" w:rsidRDefault="002F1EB4" w:rsidP="002F1EB4">
      <w:pPr>
        <w:pStyle w:val="BodyText"/>
      </w:pPr>
      <w:r>
        <w:t>T</w:t>
      </w:r>
      <w:r w:rsidRPr="00F92C80">
        <w:t xml:space="preserve">o achieve this level of accuracy, </w:t>
      </w:r>
      <w:r>
        <w:t>the effective centre of the transmission antenna</w:t>
      </w:r>
      <w:r w:rsidRPr="00F92C80">
        <w:t xml:space="preserve"> should be surveyed to a </w:t>
      </w:r>
      <w:r>
        <w:t>2</w:t>
      </w:r>
      <w:r w:rsidRPr="00F92C80">
        <w:t xml:space="preserve">D accuracy of better than </w:t>
      </w:r>
      <w:r>
        <w:t>1 metre</w:t>
      </w:r>
      <w:r w:rsidRPr="00F92C80">
        <w:t>.</w:t>
      </w:r>
      <w:r>
        <w:t xml:space="preserve"> The time of emission requires to be corrected for the length of transmission lines between transmitter and antenna.</w:t>
      </w:r>
    </w:p>
    <w:p w14:paraId="5551523B" w14:textId="77777777" w:rsidR="00207658" w:rsidRPr="00207658" w:rsidRDefault="00207658" w:rsidP="00207658"/>
    <w:p w14:paraId="2BCC88E9" w14:textId="77777777" w:rsidR="003F4757" w:rsidRDefault="003F4757" w:rsidP="005F53A2">
      <w:pPr>
        <w:pStyle w:val="Heading1"/>
      </w:pPr>
      <w:bookmarkStart w:id="318" w:name="_Toc359496675"/>
      <w:bookmarkStart w:id="319" w:name="_Toc367957121"/>
      <w:bookmarkEnd w:id="318"/>
      <w:r>
        <w:t>References</w:t>
      </w:r>
      <w:bookmarkEnd w:id="319"/>
    </w:p>
    <w:p w14:paraId="60AD2690" w14:textId="77777777" w:rsidR="00E446EA" w:rsidRPr="003B0FE8" w:rsidRDefault="00E446EA">
      <w:pPr>
        <w:pStyle w:val="ListParagraph"/>
        <w:numPr>
          <w:ilvl w:val="0"/>
          <w:numId w:val="20"/>
        </w:numPr>
        <w:pPrChange w:id="320" w:author="alang" w:date="2013-09-26T11:32:00Z">
          <w:pPr/>
        </w:pPrChange>
      </w:pPr>
      <w:r w:rsidRPr="003B0FE8">
        <w:t xml:space="preserve">IMO Resolution A 115 (22) </w:t>
      </w:r>
    </w:p>
    <w:p w14:paraId="6DAD4CEF" w14:textId="77777777" w:rsidR="00E446EA" w:rsidRPr="00251EDC" w:rsidRDefault="00E446EA">
      <w:pPr>
        <w:pStyle w:val="ListParagraph"/>
        <w:numPr>
          <w:ilvl w:val="0"/>
          <w:numId w:val="20"/>
        </w:numPr>
        <w:pPrChange w:id="321" w:author="alang" w:date="2013-09-26T11:32:00Z">
          <w:pPr/>
        </w:pPrChange>
      </w:pPr>
      <w:r w:rsidRPr="00251EDC">
        <w:t>IMO Resolution A 818 (19)</w:t>
      </w:r>
    </w:p>
    <w:p w14:paraId="2C6D58DF" w14:textId="77777777" w:rsidR="00E446EA" w:rsidRPr="00251EDC" w:rsidRDefault="00E446EA">
      <w:pPr>
        <w:pStyle w:val="ListParagraph"/>
        <w:numPr>
          <w:ilvl w:val="0"/>
          <w:numId w:val="20"/>
        </w:numPr>
        <w:pPrChange w:id="322" w:author="alang" w:date="2013-09-26T11:32:00Z">
          <w:pPr/>
        </w:pPrChange>
      </w:pPr>
      <w:r w:rsidRPr="00251EDC">
        <w:t xml:space="preserve">IMO Resolution A-915 (22) </w:t>
      </w:r>
    </w:p>
    <w:p w14:paraId="79F73A26" w14:textId="77777777" w:rsidR="00E446EA" w:rsidRPr="00251EDC" w:rsidRDefault="00E446EA">
      <w:pPr>
        <w:pStyle w:val="ListParagraph"/>
        <w:numPr>
          <w:ilvl w:val="0"/>
          <w:numId w:val="20"/>
        </w:numPr>
        <w:pPrChange w:id="323" w:author="alang" w:date="2013-09-26T11:32:00Z">
          <w:pPr/>
        </w:pPrChange>
      </w:pPr>
      <w:r w:rsidRPr="00251EDC">
        <w:t xml:space="preserve">IMO Resolution A.953 (23) </w:t>
      </w:r>
    </w:p>
    <w:p w14:paraId="1C7ECD87" w14:textId="77777777" w:rsidR="00E446EA" w:rsidRPr="00251EDC" w:rsidRDefault="00E446EA">
      <w:pPr>
        <w:pStyle w:val="ListParagraph"/>
        <w:numPr>
          <w:ilvl w:val="0"/>
          <w:numId w:val="20"/>
        </w:numPr>
        <w:pPrChange w:id="324" w:author="alang" w:date="2013-09-26T11:32:00Z">
          <w:pPr/>
        </w:pPrChange>
      </w:pPr>
      <w:r w:rsidRPr="00251EDC">
        <w:t>IMO Resolution A.1046 (27)</w:t>
      </w:r>
    </w:p>
    <w:p w14:paraId="479F6220" w14:textId="77777777" w:rsidR="000308EB" w:rsidRPr="003B0FE8" w:rsidRDefault="000308EB" w:rsidP="003B0FE8">
      <w:pPr>
        <w:rPr>
          <w:sz w:val="10"/>
          <w:rPrChange w:id="325" w:author="alang" w:date="2013-09-26T11:31:00Z">
            <w:rPr/>
          </w:rPrChange>
        </w:rPr>
      </w:pPr>
    </w:p>
    <w:p w14:paraId="4884344D" w14:textId="77777777" w:rsidR="000308EB" w:rsidRPr="00251EDC" w:rsidRDefault="000308EB">
      <w:pPr>
        <w:pStyle w:val="ListParagraph"/>
        <w:numPr>
          <w:ilvl w:val="0"/>
          <w:numId w:val="20"/>
        </w:numPr>
        <w:pPrChange w:id="326" w:author="alang" w:date="2013-09-26T11:32:00Z">
          <w:pPr/>
        </w:pPrChange>
      </w:pPr>
      <w:r w:rsidRPr="003B0FE8">
        <w:t>Draft Minimum Performance Standards for Marine eLoran Receiving Equipment, RTCM, July 2013</w:t>
      </w:r>
    </w:p>
    <w:p w14:paraId="12D73D2D" w14:textId="77777777" w:rsidR="00684704" w:rsidRPr="00251EDC" w:rsidRDefault="00684704">
      <w:pPr>
        <w:pStyle w:val="ListParagraph"/>
        <w:numPr>
          <w:ilvl w:val="0"/>
          <w:numId w:val="20"/>
        </w:numPr>
        <w:pPrChange w:id="327" w:author="alang" w:date="2013-09-26T11:32:00Z">
          <w:pPr/>
        </w:pPrChange>
      </w:pPr>
      <w:r w:rsidRPr="00251EDC">
        <w:t xml:space="preserve">Enhanced Loran (eLoran) Definition Document Version 1.0, 16 October 2007 </w:t>
      </w:r>
    </w:p>
    <w:p w14:paraId="66529A99" w14:textId="77777777" w:rsidR="00684704" w:rsidRPr="00251EDC" w:rsidRDefault="00684704">
      <w:pPr>
        <w:pStyle w:val="ListParagraph"/>
        <w:numPr>
          <w:ilvl w:val="0"/>
          <w:numId w:val="20"/>
        </w:numPr>
        <w:pPrChange w:id="328" w:author="alang" w:date="2013-09-26T11:32:00Z">
          <w:pPr/>
        </w:pPrChange>
      </w:pPr>
      <w:r w:rsidRPr="00251EDC">
        <w:t xml:space="preserve">Enhanced Loran (eLoran) LORIPP/LORAPP Draft Specification of the eLoran System, Rev. 4.0 </w:t>
      </w:r>
    </w:p>
    <w:p w14:paraId="0A01C2B7" w14:textId="77777777" w:rsidR="00684704" w:rsidRPr="00251EDC" w:rsidRDefault="00684704">
      <w:pPr>
        <w:pStyle w:val="ListParagraph"/>
        <w:numPr>
          <w:ilvl w:val="0"/>
          <w:numId w:val="20"/>
        </w:numPr>
        <w:pPrChange w:id="329" w:author="alang" w:date="2013-09-26T11:32:00Z">
          <w:pPr/>
        </w:pPrChange>
      </w:pPr>
      <w:r w:rsidRPr="00251EDC">
        <w:t>Loran's Capability to Mitigate the Impact of a GPS Outage on GPS Position, Navigation, and Time Applications; Prepared for the Federal Aviation Administration, Vice President for Technical Operations, Navigation Services Directorate; dated 31 March 2004</w:t>
      </w:r>
      <w:r w:rsidRPr="00251EDC">
        <w:cr/>
        <w:t>IEC 60721-3-6:1987, Classification of environmental conditions – Part 3: Classification of groups of environmental parameters and their severities – Ship environment</w:t>
      </w:r>
    </w:p>
    <w:p w14:paraId="0097A5E0" w14:textId="77777777" w:rsidR="000308EB" w:rsidRPr="00251EDC" w:rsidRDefault="00684704">
      <w:pPr>
        <w:pStyle w:val="ListParagraph"/>
        <w:numPr>
          <w:ilvl w:val="0"/>
          <w:numId w:val="20"/>
        </w:numPr>
        <w:pPrChange w:id="330" w:author="alang" w:date="2013-09-26T11:32:00Z">
          <w:pPr/>
        </w:pPrChange>
      </w:pPr>
      <w:r w:rsidRPr="00251EDC">
        <w:t>IEC 60945, Maritime navigation and radiocommunication equipment and systems – General requirements – Methods of testing and required test results</w:t>
      </w:r>
    </w:p>
    <w:p w14:paraId="54C3291D" w14:textId="77777777" w:rsidR="00D017EB" w:rsidRPr="00251EDC" w:rsidRDefault="00D017EB">
      <w:pPr>
        <w:pStyle w:val="ListParagraph"/>
        <w:numPr>
          <w:ilvl w:val="0"/>
          <w:numId w:val="20"/>
        </w:numPr>
        <w:pPrChange w:id="331" w:author="alang" w:date="2013-09-26T11:32:00Z">
          <w:pPr>
            <w:autoSpaceDE w:val="0"/>
            <w:autoSpaceDN w:val="0"/>
            <w:adjustRightInd w:val="0"/>
            <w:spacing w:before="0" w:after="0"/>
          </w:pPr>
        </w:pPrChange>
      </w:pPr>
      <w:r w:rsidRPr="00251EDC">
        <w:t xml:space="preserve">IEC 61162 (all parts), Maritime navigation and radiocommunication equipment and systems – Digital interfaces </w:t>
      </w:r>
    </w:p>
    <w:p w14:paraId="5E0D13DA" w14:textId="77777777" w:rsidR="00D017EB" w:rsidRPr="00251EDC" w:rsidRDefault="00D017EB">
      <w:pPr>
        <w:pStyle w:val="ListParagraph"/>
        <w:numPr>
          <w:ilvl w:val="0"/>
          <w:numId w:val="20"/>
        </w:numPr>
        <w:pPrChange w:id="332" w:author="alang" w:date="2013-09-26T11:32:00Z">
          <w:pPr>
            <w:autoSpaceDE w:val="0"/>
            <w:autoSpaceDN w:val="0"/>
            <w:adjustRightInd w:val="0"/>
            <w:spacing w:before="0" w:after="0"/>
          </w:pPr>
        </w:pPrChange>
      </w:pPr>
      <w:r w:rsidRPr="00251EDC">
        <w:t xml:space="preserve">IEC 61108-1 Maritime navigation and radiocommunication equipment and systems –Global navigation satellite systems (GNSS) </w:t>
      </w:r>
    </w:p>
    <w:p w14:paraId="36BF8117" w14:textId="77777777" w:rsidR="00D017EB" w:rsidRPr="00251EDC" w:rsidRDefault="00D017EB">
      <w:pPr>
        <w:pStyle w:val="ListParagraph"/>
        <w:numPr>
          <w:ilvl w:val="0"/>
          <w:numId w:val="20"/>
        </w:numPr>
        <w:pPrChange w:id="333" w:author="alang" w:date="2013-09-26T11:32:00Z">
          <w:pPr>
            <w:autoSpaceDE w:val="0"/>
            <w:autoSpaceDN w:val="0"/>
            <w:adjustRightInd w:val="0"/>
            <w:spacing w:before="0" w:after="0"/>
          </w:pPr>
        </w:pPrChange>
      </w:pPr>
      <w:r w:rsidRPr="00251EDC">
        <w:t>IMO resolution A.818 (19):1995, Performance Standards for Shipborne LORAN-C and CHAYKA Receivers</w:t>
      </w:r>
    </w:p>
    <w:p w14:paraId="6BC82299" w14:textId="77777777" w:rsidR="00D017EB" w:rsidRPr="00251EDC" w:rsidRDefault="00D017EB">
      <w:pPr>
        <w:pStyle w:val="ListParagraph"/>
        <w:numPr>
          <w:ilvl w:val="0"/>
          <w:numId w:val="20"/>
        </w:numPr>
        <w:pPrChange w:id="334" w:author="alang" w:date="2013-09-26T11:32:00Z">
          <w:pPr>
            <w:autoSpaceDE w:val="0"/>
            <w:autoSpaceDN w:val="0"/>
            <w:adjustRightInd w:val="0"/>
            <w:spacing w:before="0" w:after="0"/>
          </w:pPr>
        </w:pPrChange>
      </w:pPr>
      <w:r w:rsidRPr="00251EDC">
        <w:t>IMO Resolution A.529(13):1983 , Accuracy standards for navigation</w:t>
      </w:r>
    </w:p>
    <w:p w14:paraId="77E44037" w14:textId="77777777" w:rsidR="00D017EB" w:rsidRPr="00251EDC" w:rsidRDefault="00D017EB">
      <w:pPr>
        <w:pStyle w:val="ListParagraph"/>
        <w:numPr>
          <w:ilvl w:val="0"/>
          <w:numId w:val="20"/>
        </w:numPr>
        <w:pPrChange w:id="335" w:author="alang" w:date="2013-09-26T11:32:00Z">
          <w:pPr>
            <w:autoSpaceDE w:val="0"/>
            <w:autoSpaceDN w:val="0"/>
            <w:adjustRightInd w:val="0"/>
            <w:spacing w:before="0" w:after="0"/>
          </w:pPr>
        </w:pPrChange>
      </w:pPr>
      <w:r w:rsidRPr="00251EDC">
        <w:t>IMO Resolution A.694(17):1991, General requirements for shipborne radio equipment forming part of the Global maritime distress and safety system (GMDSS) and for electronic navigational aids</w:t>
      </w:r>
    </w:p>
    <w:p w14:paraId="0A8068E8" w14:textId="77777777" w:rsidR="00D017EB" w:rsidRPr="00251EDC" w:rsidRDefault="00D017EB">
      <w:pPr>
        <w:pStyle w:val="ListParagraph"/>
        <w:numPr>
          <w:ilvl w:val="0"/>
          <w:numId w:val="20"/>
        </w:numPr>
        <w:pPrChange w:id="336" w:author="alang" w:date="2013-09-26T11:32:00Z">
          <w:pPr>
            <w:autoSpaceDE w:val="0"/>
            <w:autoSpaceDN w:val="0"/>
            <w:adjustRightInd w:val="0"/>
            <w:spacing w:before="0" w:after="0"/>
          </w:pPr>
        </w:pPrChange>
      </w:pPr>
      <w:r w:rsidRPr="00251EDC">
        <w:t>IMO Resolution A.915(22):2002, Revised Maritime Policy And Requirements For A Future Global Navigation Satellite System (GNSS)</w:t>
      </w:r>
    </w:p>
    <w:p w14:paraId="7B45478C" w14:textId="77777777" w:rsidR="00D017EB" w:rsidRPr="00251EDC" w:rsidRDefault="00D017EB">
      <w:pPr>
        <w:pStyle w:val="ListParagraph"/>
        <w:numPr>
          <w:ilvl w:val="0"/>
          <w:numId w:val="20"/>
        </w:numPr>
        <w:pPrChange w:id="337" w:author="alang" w:date="2013-09-26T11:32:00Z">
          <w:pPr>
            <w:autoSpaceDE w:val="0"/>
            <w:autoSpaceDN w:val="0"/>
            <w:adjustRightInd w:val="0"/>
            <w:spacing w:before="0" w:after="0"/>
          </w:pPr>
        </w:pPrChange>
      </w:pPr>
      <w:r w:rsidRPr="00251EDC">
        <w:t>IMO Resolution A.953 (23):2004, Worldwide radionavigation system</w:t>
      </w:r>
    </w:p>
    <w:p w14:paraId="2BD6B9B3" w14:textId="77777777" w:rsidR="00D017EB" w:rsidRPr="00251EDC" w:rsidRDefault="00D017EB">
      <w:pPr>
        <w:pStyle w:val="ListParagraph"/>
        <w:numPr>
          <w:ilvl w:val="0"/>
          <w:numId w:val="20"/>
        </w:numPr>
        <w:pPrChange w:id="338" w:author="alang" w:date="2013-09-26T11:32:00Z">
          <w:pPr>
            <w:autoSpaceDE w:val="0"/>
            <w:autoSpaceDN w:val="0"/>
            <w:adjustRightInd w:val="0"/>
            <w:spacing w:before="0" w:after="0"/>
          </w:pPr>
        </w:pPrChange>
      </w:pPr>
      <w:r w:rsidRPr="00251EDC">
        <w:lastRenderedPageBreak/>
        <w:t>IMO Resolution MSC.112(73):2000, Performance standards for shipborne global positioning system (GPS) receiver equipment</w:t>
      </w:r>
    </w:p>
    <w:p w14:paraId="679EDAF9" w14:textId="77777777" w:rsidR="00D017EB" w:rsidRPr="00251EDC" w:rsidRDefault="00D017EB">
      <w:pPr>
        <w:pStyle w:val="ListParagraph"/>
        <w:numPr>
          <w:ilvl w:val="0"/>
          <w:numId w:val="20"/>
        </w:numPr>
        <w:pPrChange w:id="339" w:author="alang" w:date="2013-09-26T11:32:00Z">
          <w:pPr>
            <w:autoSpaceDE w:val="0"/>
            <w:autoSpaceDN w:val="0"/>
            <w:adjustRightInd w:val="0"/>
            <w:spacing w:before="0" w:after="0"/>
          </w:pPr>
        </w:pPrChange>
      </w:pPr>
      <w:r w:rsidRPr="00251EDC">
        <w:t>IMO Resolution MSC.114(73):2000, Performance standards for shipborne DGPS and DGLONASS maritime radio beacon receiver equipment</w:t>
      </w:r>
    </w:p>
    <w:p w14:paraId="54435F38" w14:textId="77777777" w:rsidR="00D017EB" w:rsidRPr="00251EDC" w:rsidRDefault="00D017EB">
      <w:pPr>
        <w:pStyle w:val="ListParagraph"/>
        <w:numPr>
          <w:ilvl w:val="0"/>
          <w:numId w:val="20"/>
        </w:numPr>
        <w:pPrChange w:id="340" w:author="alang" w:date="2013-09-26T11:32:00Z">
          <w:pPr>
            <w:autoSpaceDE w:val="0"/>
            <w:autoSpaceDN w:val="0"/>
            <w:adjustRightInd w:val="0"/>
            <w:spacing w:before="0" w:after="0"/>
          </w:pPr>
        </w:pPrChange>
      </w:pPr>
      <w:r w:rsidRPr="00251EDC">
        <w:t>ITU-R Recommendation M.589-2*, Technical characteristics of methods of data transmission and interference protection for radionavigation services in the frequency bands between 70 and 130 kHz</w:t>
      </w:r>
    </w:p>
    <w:p w14:paraId="37A8BC3D" w14:textId="77777777" w:rsidR="00D017EB" w:rsidRPr="00251EDC" w:rsidRDefault="00D017EB">
      <w:pPr>
        <w:pStyle w:val="ListParagraph"/>
        <w:numPr>
          <w:ilvl w:val="0"/>
          <w:numId w:val="20"/>
        </w:numPr>
        <w:pPrChange w:id="341" w:author="alang" w:date="2013-09-26T11:32:00Z">
          <w:pPr>
            <w:autoSpaceDE w:val="0"/>
            <w:autoSpaceDN w:val="0"/>
            <w:adjustRightInd w:val="0"/>
            <w:spacing w:before="0" w:after="0"/>
          </w:pPr>
        </w:pPrChange>
      </w:pPr>
      <w:r w:rsidRPr="00251EDC">
        <w:t>NMEA 0183 rev 4 Standard for Interfacing Marine Electronic Devices.</w:t>
      </w:r>
    </w:p>
    <w:p w14:paraId="5F4A4248" w14:textId="77777777" w:rsidR="00D017EB" w:rsidRPr="00251EDC" w:rsidRDefault="00D017EB">
      <w:pPr>
        <w:pStyle w:val="ListParagraph"/>
        <w:numPr>
          <w:ilvl w:val="0"/>
          <w:numId w:val="20"/>
        </w:numPr>
        <w:pPrChange w:id="342" w:author="alang" w:date="2013-09-26T11:32:00Z">
          <w:pPr>
            <w:autoSpaceDE w:val="0"/>
            <w:autoSpaceDN w:val="0"/>
            <w:adjustRightInd w:val="0"/>
            <w:spacing w:before="0" w:after="0"/>
          </w:pPr>
        </w:pPrChange>
      </w:pPr>
      <w:r w:rsidRPr="00251EDC">
        <w:t>NMEA 2000 rev  Standard for Interfacing Marine Electronic Devices.</w:t>
      </w:r>
    </w:p>
    <w:p w14:paraId="3EDDA0FE" w14:textId="77777777" w:rsidR="00D017EB" w:rsidRPr="003B0FE8" w:rsidRDefault="00D017EB" w:rsidP="003B0FE8">
      <w:pPr>
        <w:rPr>
          <w:sz w:val="10"/>
          <w:rPrChange w:id="343" w:author="alang" w:date="2013-09-26T11:31:00Z">
            <w:rPr/>
          </w:rPrChange>
        </w:rPr>
      </w:pPr>
    </w:p>
    <w:p w14:paraId="57760C22" w14:textId="77777777" w:rsidR="0031438A" w:rsidRPr="00251EDC" w:rsidRDefault="0031438A">
      <w:pPr>
        <w:pStyle w:val="ListParagraph"/>
        <w:numPr>
          <w:ilvl w:val="0"/>
          <w:numId w:val="20"/>
        </w:numPr>
        <w:pPrChange w:id="344" w:author="alang" w:date="2013-09-26T11:32:00Z">
          <w:pPr>
            <w:autoSpaceDE w:val="0"/>
            <w:autoSpaceDN w:val="0"/>
            <w:adjustRightInd w:val="0"/>
          </w:pPr>
        </w:pPrChange>
      </w:pPr>
      <w:r w:rsidRPr="003B0FE8">
        <w:t>Specification of the Transmitted Loran-C Signal</w:t>
      </w:r>
      <w:r w:rsidRPr="00251EDC">
        <w:t>, COMDTINST M 18582.4A, 1994. United States Coast Guard.</w:t>
      </w:r>
    </w:p>
    <w:p w14:paraId="66BC68B7" w14:textId="77777777" w:rsidR="0031438A" w:rsidRPr="003B0FE8" w:rsidRDefault="0031438A">
      <w:pPr>
        <w:rPr>
          <w:rFonts w:cs="Arial"/>
          <w:color w:val="0000FF"/>
          <w:sz w:val="14"/>
          <w:szCs w:val="24"/>
          <w:rPrChange w:id="345" w:author="alang" w:date="2013-09-26T11:31:00Z">
            <w:rPr>
              <w:rFonts w:cs="Arial"/>
              <w:color w:val="0000FF"/>
              <w:sz w:val="24"/>
              <w:szCs w:val="24"/>
            </w:rPr>
          </w:rPrChange>
        </w:rPr>
        <w:pPrChange w:id="346" w:author="alang" w:date="2013-09-26T11:32:00Z">
          <w:pPr>
            <w:autoSpaceDE w:val="0"/>
            <w:autoSpaceDN w:val="0"/>
            <w:adjustRightInd w:val="0"/>
          </w:pPr>
        </w:pPrChange>
      </w:pPr>
    </w:p>
    <w:p w14:paraId="650A11B0" w14:textId="77777777" w:rsidR="0031438A" w:rsidRPr="00251EDC" w:rsidRDefault="0031438A">
      <w:pPr>
        <w:pStyle w:val="ListParagraph"/>
        <w:numPr>
          <w:ilvl w:val="0"/>
          <w:numId w:val="20"/>
        </w:numPr>
        <w:pPrChange w:id="347" w:author="alang" w:date="2013-09-26T11:32:00Z">
          <w:pPr>
            <w:autoSpaceDE w:val="0"/>
            <w:autoSpaceDN w:val="0"/>
            <w:adjustRightInd w:val="0"/>
          </w:pPr>
        </w:pPrChange>
      </w:pPr>
      <w:r w:rsidRPr="003B0FE8">
        <w:t xml:space="preserve">eLoran; Securing Positioning, Navigation and Timing for Europe’s Future, Prepared by the </w:t>
      </w:r>
      <w:r w:rsidRPr="00251EDC">
        <w:t>European eLoran Forum, April 2008</w:t>
      </w:r>
    </w:p>
    <w:p w14:paraId="4E558BA4" w14:textId="77777777" w:rsidR="0031438A" w:rsidRPr="003B0FE8" w:rsidRDefault="0031438A">
      <w:pPr>
        <w:rPr>
          <w:color w:val="0000FF"/>
          <w:sz w:val="14"/>
          <w:szCs w:val="24"/>
          <w:rPrChange w:id="348" w:author="alang" w:date="2013-09-26T11:31:00Z">
            <w:rPr>
              <w:color w:val="0000FF"/>
              <w:sz w:val="24"/>
              <w:szCs w:val="24"/>
            </w:rPr>
          </w:rPrChange>
        </w:rPr>
        <w:pPrChange w:id="349" w:author="alang" w:date="2013-09-26T11:32:00Z">
          <w:pPr>
            <w:autoSpaceDE w:val="0"/>
            <w:autoSpaceDN w:val="0"/>
            <w:adjustRightInd w:val="0"/>
          </w:pPr>
        </w:pPrChange>
      </w:pPr>
    </w:p>
    <w:p w14:paraId="42DAF256" w14:textId="77777777" w:rsidR="0031438A" w:rsidRPr="00251EDC" w:rsidRDefault="0031438A">
      <w:pPr>
        <w:pStyle w:val="ListParagraph"/>
        <w:numPr>
          <w:ilvl w:val="0"/>
          <w:numId w:val="20"/>
        </w:numPr>
        <w:rPr>
          <w:lang w:val="pt-PT"/>
        </w:rPr>
        <w:pPrChange w:id="350" w:author="alang" w:date="2013-09-26T11:32:00Z">
          <w:pPr>
            <w:pStyle w:val="Default"/>
            <w:jc w:val="both"/>
          </w:pPr>
        </w:pPrChange>
      </w:pPr>
      <w:r w:rsidRPr="003B0FE8">
        <w:rPr>
          <w:lang w:val="pt-PT"/>
        </w:rPr>
        <w:t>Enhanced Loran (</w:t>
      </w:r>
      <w:r w:rsidRPr="003B0FE8">
        <w:rPr>
          <w:i/>
          <w:iCs/>
          <w:lang w:val="pt-PT"/>
        </w:rPr>
        <w:t>eLoran</w:t>
      </w:r>
      <w:r w:rsidRPr="00251EDC">
        <w:rPr>
          <w:lang w:val="pt-PT"/>
        </w:rPr>
        <w:t xml:space="preserve">) Definition Document, International Loran Association,  2007 </w:t>
      </w:r>
    </w:p>
    <w:p w14:paraId="648FAC53" w14:textId="77777777" w:rsidR="0031438A" w:rsidRPr="003B0FE8" w:rsidRDefault="0031438A">
      <w:pPr>
        <w:rPr>
          <w:bCs/>
          <w:color w:val="0000FF"/>
          <w:sz w:val="14"/>
          <w:szCs w:val="24"/>
          <w:lang w:val="pt-PT" w:eastAsia="en-GB"/>
          <w:rPrChange w:id="351" w:author="alang" w:date="2013-09-26T11:31:00Z">
            <w:rPr>
              <w:bCs/>
              <w:color w:val="0000FF"/>
              <w:sz w:val="24"/>
              <w:szCs w:val="24"/>
              <w:lang w:val="pt-PT" w:eastAsia="en-GB"/>
            </w:rPr>
          </w:rPrChange>
        </w:rPr>
        <w:pPrChange w:id="352" w:author="alang" w:date="2013-09-26T11:32:00Z">
          <w:pPr>
            <w:autoSpaceDE w:val="0"/>
            <w:autoSpaceDN w:val="0"/>
            <w:adjustRightInd w:val="0"/>
          </w:pPr>
        </w:pPrChange>
      </w:pPr>
    </w:p>
    <w:p w14:paraId="76D2D93F" w14:textId="77777777" w:rsidR="0031438A" w:rsidRPr="00251EDC" w:rsidRDefault="0031438A">
      <w:pPr>
        <w:pStyle w:val="ListParagraph"/>
        <w:numPr>
          <w:ilvl w:val="0"/>
          <w:numId w:val="20"/>
        </w:numPr>
        <w:pPrChange w:id="353" w:author="alang" w:date="2013-09-26T11:32:00Z">
          <w:pPr>
            <w:autoSpaceDE w:val="0"/>
            <w:autoSpaceDN w:val="0"/>
            <w:adjustRightInd w:val="0"/>
          </w:pPr>
        </w:pPrChange>
      </w:pPr>
      <w:r w:rsidRPr="003B0FE8">
        <w:t>Independent Assessment Team (IAT) Summary of Initial Findings on eLoran, Institute for Defense Analyses, January 2009</w:t>
      </w:r>
    </w:p>
    <w:p w14:paraId="11E531B6" w14:textId="77777777" w:rsidR="0031438A" w:rsidRPr="003B0FE8" w:rsidRDefault="0031438A">
      <w:pPr>
        <w:rPr>
          <w:color w:val="0000FF"/>
          <w:sz w:val="14"/>
          <w:szCs w:val="24"/>
          <w:lang w:eastAsia="en-GB"/>
          <w:rPrChange w:id="354" w:author="alang" w:date="2013-09-26T11:31:00Z">
            <w:rPr>
              <w:color w:val="0000FF"/>
              <w:sz w:val="24"/>
              <w:szCs w:val="24"/>
              <w:lang w:eastAsia="en-GB"/>
            </w:rPr>
          </w:rPrChange>
        </w:rPr>
        <w:pPrChange w:id="355" w:author="alang" w:date="2013-09-26T11:32:00Z">
          <w:pPr>
            <w:autoSpaceDE w:val="0"/>
            <w:autoSpaceDN w:val="0"/>
            <w:adjustRightInd w:val="0"/>
          </w:pPr>
        </w:pPrChange>
      </w:pPr>
    </w:p>
    <w:p w14:paraId="20B0D548" w14:textId="77777777" w:rsidR="0031438A" w:rsidRPr="00251EDC" w:rsidRDefault="0031438A">
      <w:pPr>
        <w:pStyle w:val="ListParagraph"/>
        <w:numPr>
          <w:ilvl w:val="0"/>
          <w:numId w:val="20"/>
        </w:numPr>
        <w:pPrChange w:id="356" w:author="alang" w:date="2013-09-26T11:32:00Z">
          <w:pPr/>
        </w:pPrChange>
      </w:pPr>
      <w:r w:rsidRPr="003B0FE8">
        <w:t>Minimum P</w:t>
      </w:r>
      <w:r w:rsidRPr="00251EDC">
        <w:t>erformance Standards for Marine Loran Receiving Equipment, Revision 0.6 DRAFT, April 20 2009, RTCM Special Committee 127</w:t>
      </w:r>
    </w:p>
    <w:p w14:paraId="3AF2ED8B" w14:textId="77777777" w:rsidR="0031438A" w:rsidRPr="00251EDC" w:rsidRDefault="0031438A">
      <w:pPr>
        <w:pStyle w:val="ListParagraph"/>
        <w:numPr>
          <w:ilvl w:val="0"/>
          <w:numId w:val="20"/>
        </w:numPr>
        <w:pPrChange w:id="357" w:author="alang" w:date="2013-09-26T11:32:00Z">
          <w:pPr>
            <w:pStyle w:val="BodyText"/>
          </w:pPr>
        </w:pPrChange>
      </w:pPr>
      <w:r w:rsidRPr="00251EDC">
        <w:t xml:space="preserve">LORIPP &amp; LORAPP reports </w:t>
      </w:r>
    </w:p>
    <w:p w14:paraId="148FC4CA" w14:textId="77777777" w:rsidR="0031438A" w:rsidRPr="00251EDC" w:rsidRDefault="0031438A">
      <w:pPr>
        <w:pStyle w:val="ListParagraph"/>
        <w:numPr>
          <w:ilvl w:val="0"/>
          <w:numId w:val="20"/>
        </w:numPr>
        <w:pPrChange w:id="358" w:author="alang" w:date="2013-09-26T11:32:00Z">
          <w:pPr>
            <w:pStyle w:val="BodyText"/>
          </w:pPr>
        </w:pPrChange>
      </w:pPr>
      <w:r w:rsidRPr="00251EDC">
        <w:t>US/Canada Loran agreement</w:t>
      </w:r>
    </w:p>
    <w:p w14:paraId="6A7D444F" w14:textId="77777777" w:rsidR="0031438A" w:rsidRPr="00251EDC" w:rsidRDefault="0031438A">
      <w:pPr>
        <w:pStyle w:val="ListParagraph"/>
        <w:numPr>
          <w:ilvl w:val="0"/>
          <w:numId w:val="20"/>
        </w:numPr>
        <w:pPrChange w:id="359" w:author="alang" w:date="2013-09-26T11:32:00Z">
          <w:pPr>
            <w:pStyle w:val="BodyText"/>
          </w:pPr>
        </w:pPrChange>
      </w:pPr>
      <w:r w:rsidRPr="00251EDC">
        <w:t>NELS Manual</w:t>
      </w:r>
    </w:p>
    <w:p w14:paraId="62B27D1D" w14:textId="77777777" w:rsidR="0031438A" w:rsidRPr="00251EDC" w:rsidRDefault="0031438A">
      <w:pPr>
        <w:pStyle w:val="ListParagraph"/>
        <w:numPr>
          <w:ilvl w:val="0"/>
          <w:numId w:val="20"/>
        </w:numPr>
        <w:pPrChange w:id="360" w:author="alang" w:date="2013-09-26T11:32:00Z">
          <w:pPr>
            <w:pStyle w:val="BodyText"/>
          </w:pPr>
        </w:pPrChange>
      </w:pPr>
      <w:r w:rsidRPr="00251EDC">
        <w:t>FERNS</w:t>
      </w:r>
    </w:p>
    <w:p w14:paraId="7476A962" w14:textId="77777777" w:rsidR="0031438A" w:rsidRPr="00251EDC" w:rsidRDefault="0031438A">
      <w:pPr>
        <w:pStyle w:val="ListParagraph"/>
        <w:numPr>
          <w:ilvl w:val="0"/>
          <w:numId w:val="20"/>
        </w:numPr>
        <w:pPrChange w:id="361" w:author="alang" w:date="2013-09-26T11:32:00Z">
          <w:pPr>
            <w:pStyle w:val="BodyText"/>
          </w:pPr>
        </w:pPrChange>
      </w:pPr>
      <w:r w:rsidRPr="00251EDC">
        <w:t>New Potential of Low-Frequency Radionavigation in the 21</w:t>
      </w:r>
      <w:r w:rsidRPr="00251EDC">
        <w:rPr>
          <w:vertAlign w:val="superscript"/>
        </w:rPr>
        <w:t>st</w:t>
      </w:r>
      <w:r w:rsidRPr="00251EDC">
        <w:t xml:space="preserve"> Century, Wouter J Pelgrum, 2006</w:t>
      </w:r>
    </w:p>
    <w:p w14:paraId="074D0B5E" w14:textId="77777777" w:rsidR="0031438A" w:rsidRDefault="0031438A" w:rsidP="0031438A"/>
    <w:p w14:paraId="31B9C4E1" w14:textId="77777777" w:rsidR="0031438A" w:rsidRPr="00AD32ED" w:rsidRDefault="0031438A" w:rsidP="0031438A"/>
    <w:p w14:paraId="3EC2BA43" w14:textId="77777777" w:rsidR="0031438A" w:rsidRPr="005F4F93" w:rsidRDefault="0031438A" w:rsidP="0031438A">
      <w:pPr>
        <w:pStyle w:val="BodyText"/>
        <w:numPr>
          <w:ilvl w:val="0"/>
          <w:numId w:val="19"/>
        </w:numPr>
        <w:rPr>
          <w:color w:val="FF0000"/>
        </w:rPr>
      </w:pPr>
      <w:r w:rsidRPr="005F4F93">
        <w:rPr>
          <w:color w:val="FF0000"/>
        </w:rPr>
        <w:t>International Telecommunications Union - Radiocommunication Sector (ITU-R),  Recommendation M.</w:t>
      </w:r>
      <w:r>
        <w:rPr>
          <w:color w:val="FF0000"/>
        </w:rPr>
        <w:t>589</w:t>
      </w:r>
      <w:r w:rsidRPr="005F4F93">
        <w:rPr>
          <w:color w:val="FF0000"/>
        </w:rPr>
        <w:t xml:space="preserve">-2, </w:t>
      </w:r>
    </w:p>
    <w:p w14:paraId="4F7083F7" w14:textId="77777777" w:rsidR="0031438A" w:rsidRPr="005F4F93" w:rsidRDefault="0031438A" w:rsidP="0031438A">
      <w:pPr>
        <w:pStyle w:val="BodyText"/>
        <w:numPr>
          <w:ilvl w:val="0"/>
          <w:numId w:val="19"/>
        </w:numPr>
        <w:rPr>
          <w:color w:val="FF0000"/>
        </w:rPr>
      </w:pPr>
      <w:r w:rsidRPr="005F4F93">
        <w:rPr>
          <w:color w:val="FF0000"/>
        </w:rPr>
        <w:t>IMO Resolution A.953(23), “World-Wide Radionavigation System”, Publications Section, International Maritime Organization, 4 Albert Embankment, London SE1 7SR, Tel: +44 1725873241, Fax: +44 1715873210</w:t>
      </w:r>
    </w:p>
    <w:p w14:paraId="2A837C97" w14:textId="77777777" w:rsidR="0031438A" w:rsidRPr="005F4F93" w:rsidRDefault="0031438A" w:rsidP="0031438A">
      <w:pPr>
        <w:pStyle w:val="BodyText"/>
        <w:numPr>
          <w:ilvl w:val="0"/>
          <w:numId w:val="19"/>
        </w:numPr>
        <w:rPr>
          <w:color w:val="FF0000"/>
        </w:rPr>
      </w:pPr>
      <w:r w:rsidRPr="005F4F93">
        <w:rPr>
          <w:color w:val="FF0000"/>
        </w:rPr>
        <w:t xml:space="preserve">IMO Resolution A.915(22), </w:t>
      </w:r>
      <w:r w:rsidRPr="005F4F93">
        <w:rPr>
          <w:i/>
          <w:color w:val="FF0000"/>
        </w:rPr>
        <w:t>“Maritime Policy for a Future Global Navigation Satellite System (GNSS)”</w:t>
      </w:r>
      <w:r w:rsidRPr="005F4F93">
        <w:rPr>
          <w:color w:val="FF0000"/>
        </w:rPr>
        <w:t>, Publications Section, International Maritime Organization, 4 Albert Embankment, London SE1 7SR, Tel: +44 1725873241, Fax: +44 1715873210</w:t>
      </w:r>
    </w:p>
    <w:p w14:paraId="114F68E0"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Radio Regulations Volume 1, Geneva 1998.</w:t>
      </w:r>
    </w:p>
    <w:p w14:paraId="2E771FCF"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“Groundwave Propagation Curves for the frequencies between 10kHz and 30MHz”. ITU</w:t>
      </w:r>
      <w:r w:rsidRPr="005F4F93">
        <w:rPr>
          <w:i/>
          <w:color w:val="FF0000"/>
        </w:rPr>
        <w:noBreakHyphen/>
        <w:t>R P.368-7, Geneva 1992.</w:t>
      </w:r>
    </w:p>
    <w:p w14:paraId="2B0C1826"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“World Atlas of Ground Conductivities,”</w:t>
      </w:r>
      <w:r w:rsidRPr="005F4F93">
        <w:rPr>
          <w:color w:val="FF0000"/>
        </w:rPr>
        <w:t xml:space="preserve"> ITU-RP.832-2, Geneva 1999.</w:t>
      </w:r>
    </w:p>
    <w:p w14:paraId="0A073C61" w14:textId="77777777" w:rsidR="0031438A" w:rsidRPr="00E446EA" w:rsidRDefault="0031438A" w:rsidP="00684704">
      <w:pPr>
        <w:sectPr w:rsidR="0031438A" w:rsidRPr="00E446EA" w:rsidSect="00032D66">
          <w:headerReference w:type="default" r:id="rId15"/>
          <w:footerReference w:type="even" r:id="rId16"/>
          <w:footerReference w:type="default" r:id="rId17"/>
          <w:headerReference w:type="first" r:id="rId18"/>
          <w:footerReference w:type="first" r:id="rId19"/>
          <w:pgSz w:w="11907" w:h="16834" w:code="9"/>
          <w:pgMar w:top="1797" w:right="1440" w:bottom="1440" w:left="1440" w:header="851" w:footer="851" w:gutter="0"/>
          <w:cols w:space="720"/>
          <w:titlePg/>
          <w:docGrid w:linePitch="272"/>
        </w:sectPr>
      </w:pPr>
    </w:p>
    <w:p w14:paraId="1465B781" w14:textId="77777777" w:rsidR="00246DA2" w:rsidRDefault="00246DA2" w:rsidP="00246DA2">
      <w:pPr>
        <w:pStyle w:val="Heading1"/>
        <w:numPr>
          <w:ilvl w:val="0"/>
          <w:numId w:val="0"/>
        </w:numPr>
      </w:pPr>
      <w:bookmarkStart w:id="362" w:name="_Toc367957122"/>
      <w:bookmarkStart w:id="363" w:name="_Toc361993632"/>
      <w:commentRangeStart w:id="364"/>
      <w:r>
        <w:lastRenderedPageBreak/>
        <w:t>ANNEXES</w:t>
      </w:r>
      <w:commentRangeEnd w:id="364"/>
      <w:r w:rsidR="00B4616B">
        <w:rPr>
          <w:rStyle w:val="CommentReference"/>
          <w:rFonts w:ascii="Times New Roman" w:hAnsi="Times New Roman"/>
          <w:b w:val="0"/>
        </w:rPr>
        <w:commentReference w:id="364"/>
      </w:r>
      <w:bookmarkEnd w:id="362"/>
    </w:p>
    <w:p w14:paraId="1D3D813E" w14:textId="442CFB65" w:rsidR="00246DA2" w:rsidRDefault="00246DA2" w:rsidP="00246DA2">
      <w:pPr>
        <w:pStyle w:val="Heading2"/>
        <w:numPr>
          <w:ilvl w:val="0"/>
          <w:numId w:val="0"/>
        </w:numPr>
      </w:pPr>
      <w:bookmarkStart w:id="365" w:name="_Toc367957123"/>
      <w:r>
        <w:t>ANNEX A</w:t>
      </w:r>
      <w:r>
        <w:tab/>
        <w:t>Definitions</w:t>
      </w:r>
      <w:bookmarkEnd w:id="365"/>
    </w:p>
    <w:p w14:paraId="0CB51F3F" w14:textId="77777777" w:rsidR="00246DA2" w:rsidRDefault="00246DA2" w:rsidP="0014568A">
      <w:pPr>
        <w:pStyle w:val="Heading2"/>
        <w:numPr>
          <w:ilvl w:val="0"/>
          <w:numId w:val="0"/>
        </w:numPr>
        <w:ind w:left="576"/>
      </w:pPr>
    </w:p>
    <w:p w14:paraId="7AE65B07" w14:textId="77777777" w:rsidR="0065150E" w:rsidRDefault="0065150E" w:rsidP="0014568A">
      <w:pPr>
        <w:pStyle w:val="Heading2"/>
        <w:numPr>
          <w:ilvl w:val="0"/>
          <w:numId w:val="0"/>
        </w:numPr>
        <w:ind w:left="576"/>
      </w:pPr>
      <w:bookmarkStart w:id="366" w:name="_Toc367957124"/>
      <w:r>
        <w:t>eLoran pulse</w:t>
      </w:r>
      <w:bookmarkEnd w:id="363"/>
      <w:bookmarkEnd w:id="366"/>
      <w:r>
        <w:t xml:space="preserve"> </w:t>
      </w:r>
    </w:p>
    <w:p w14:paraId="723F1227" w14:textId="77777777" w:rsidR="0065150E" w:rsidRDefault="0065150E" w:rsidP="0014568A">
      <w:pPr>
        <w:rPr>
          <w:highlight w:val="yellow"/>
        </w:rPr>
      </w:pPr>
      <w:r>
        <w:t>The pulse and specifically referenced points or parameter of the pulse are identified in Figure 3.2.</w:t>
      </w:r>
    </w:p>
    <w:p w14:paraId="78A850AF" w14:textId="77777777" w:rsidR="0065150E" w:rsidRDefault="0065150E" w:rsidP="0014568A">
      <w:pPr>
        <w:rPr>
          <w:highlight w:val="yellow"/>
        </w:rPr>
      </w:pPr>
    </w:p>
    <w:p w14:paraId="6C2C46C7" w14:textId="77777777" w:rsidR="0065150E" w:rsidRDefault="0065150E" w:rsidP="0014568A">
      <w:pPr>
        <w:jc w:val="center"/>
        <w:rPr>
          <w:highlight w:val="yellow"/>
        </w:rPr>
      </w:pPr>
      <w:r>
        <w:rPr>
          <w:noProof/>
          <w:lang w:val="en-IE" w:eastAsia="en-IE"/>
        </w:rPr>
        <w:drawing>
          <wp:inline distT="0" distB="0" distL="0" distR="0" wp14:anchorId="26C62B4B" wp14:editId="1B779A11">
            <wp:extent cx="4696460" cy="2909570"/>
            <wp:effectExtent l="19050" t="19050" r="27940" b="24130"/>
            <wp:docPr id="3"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79A42E36" w14:textId="77777777" w:rsidR="0065150E" w:rsidRDefault="0065150E" w:rsidP="0014568A"/>
    <w:p w14:paraId="2A8DB971" w14:textId="77777777" w:rsidR="0065150E" w:rsidRPr="00E875CC" w:rsidRDefault="0065150E" w:rsidP="0014568A">
      <w:pPr>
        <w:pStyle w:val="Figure1"/>
      </w:pPr>
      <w:r w:rsidRPr="00E875CC">
        <w:t>Figure 3.2 Loran Pulse.</w:t>
      </w:r>
    </w:p>
    <w:p w14:paraId="1A0FE637" w14:textId="77777777" w:rsidR="0065150E" w:rsidRDefault="0065150E" w:rsidP="0014568A"/>
    <w:p w14:paraId="6EFF8E5D" w14:textId="77777777" w:rsidR="0065150E" w:rsidRDefault="0065150E" w:rsidP="0014568A">
      <w:pPr>
        <w:pStyle w:val="Heading2"/>
        <w:numPr>
          <w:ilvl w:val="0"/>
          <w:numId w:val="0"/>
        </w:numPr>
        <w:ind w:left="576"/>
      </w:pPr>
      <w:bookmarkStart w:id="367" w:name="_Toc361993633"/>
      <w:bookmarkStart w:id="368" w:name="_Toc367957125"/>
      <w:r>
        <w:t>Loran Data Channel</w:t>
      </w:r>
      <w:bookmarkEnd w:id="367"/>
      <w:bookmarkEnd w:id="368"/>
      <w:r>
        <w:t xml:space="preserve"> </w:t>
      </w:r>
    </w:p>
    <w:p w14:paraId="5D058370" w14:textId="77777777" w:rsidR="0065150E" w:rsidRDefault="0065150E" w:rsidP="0014568A"/>
    <w:p w14:paraId="3790510E" w14:textId="77777777" w:rsidR="0065150E" w:rsidRDefault="0065150E" w:rsidP="0014568A">
      <w:pPr>
        <w:jc w:val="both"/>
      </w:pPr>
      <w:r>
        <w:t>The Loran Data Channel (LDC) allows the eLoran system to meet higher position accuracy and time synchronization applications.  Regardless of the type of communication scheme</w:t>
      </w:r>
      <w:r>
        <w:rPr>
          <w:rStyle w:val="FootnoteReference"/>
        </w:rPr>
        <w:footnoteReference w:id="2"/>
      </w:r>
      <w:r>
        <w:t xml:space="preserve"> used, the LDC shall convey corrections, warnings, and signal integrity information to the user’s receiver via the eLoran transmission.  The data transmitted may not be needed or provided for all applications but will include at a minimum:</w:t>
      </w:r>
    </w:p>
    <w:p w14:paraId="3682591B" w14:textId="77777777" w:rsidR="0065150E" w:rsidRDefault="0065150E" w:rsidP="0031438A">
      <w:pPr>
        <w:numPr>
          <w:ilvl w:val="0"/>
          <w:numId w:val="6"/>
        </w:numPr>
        <w:spacing w:before="0" w:after="0"/>
        <w:jc w:val="both"/>
      </w:pPr>
      <w:r>
        <w:t>The identity of the station</w:t>
      </w:r>
      <w:r>
        <w:rPr>
          <w:rStyle w:val="FootnoteReference"/>
        </w:rPr>
        <w:footnoteReference w:id="3"/>
      </w:r>
      <w:r>
        <w:t xml:space="preserve">; </w:t>
      </w:r>
    </w:p>
    <w:p w14:paraId="41A1448A" w14:textId="77777777" w:rsidR="0065150E" w:rsidRDefault="0065150E" w:rsidP="0031438A">
      <w:pPr>
        <w:numPr>
          <w:ilvl w:val="0"/>
          <w:numId w:val="6"/>
        </w:numPr>
        <w:spacing w:before="0" w:after="0"/>
        <w:jc w:val="both"/>
      </w:pPr>
      <w:r>
        <w:t>The identity of the monitor site</w:t>
      </w:r>
      <w:r>
        <w:rPr>
          <w:rStyle w:val="FootnoteReference"/>
        </w:rPr>
        <w:footnoteReference w:id="4"/>
      </w:r>
      <w:r>
        <w:t>;</w:t>
      </w:r>
    </w:p>
    <w:p w14:paraId="62CF32E7" w14:textId="77777777" w:rsidR="0065150E" w:rsidRDefault="0065150E" w:rsidP="0031438A">
      <w:pPr>
        <w:numPr>
          <w:ilvl w:val="0"/>
          <w:numId w:val="6"/>
        </w:numPr>
        <w:spacing w:before="0" w:after="0"/>
        <w:jc w:val="both"/>
      </w:pPr>
      <w:r>
        <w:t>Absolute time based on the Coordinated Universal Time (UTC) scale; leap-second offsets between eLoran system time and UTC;</w:t>
      </w:r>
    </w:p>
    <w:p w14:paraId="41E0C0C7" w14:textId="77777777" w:rsidR="0065150E" w:rsidRDefault="0065150E" w:rsidP="0031438A">
      <w:pPr>
        <w:numPr>
          <w:ilvl w:val="0"/>
          <w:numId w:val="6"/>
        </w:numPr>
        <w:spacing w:before="0" w:after="0"/>
        <w:jc w:val="both"/>
      </w:pPr>
      <w:r>
        <w:t>Warnings of anomalous radio propagation conditions including early skywaves; warnings of signal failures, aimed at maximizing the integrity of the system;</w:t>
      </w:r>
    </w:p>
    <w:p w14:paraId="66506B9B" w14:textId="77777777" w:rsidR="0065150E" w:rsidRDefault="0065150E" w:rsidP="0031438A">
      <w:pPr>
        <w:numPr>
          <w:ilvl w:val="0"/>
          <w:numId w:val="6"/>
        </w:numPr>
        <w:spacing w:before="0" w:after="0"/>
        <w:jc w:val="both"/>
      </w:pPr>
      <w:r>
        <w:t>Differential eLoran corrections, to maximize accuracy for maritime and timing users; and</w:t>
      </w:r>
    </w:p>
    <w:p w14:paraId="363D06EE" w14:textId="77777777" w:rsidR="0065150E" w:rsidRDefault="0065150E" w:rsidP="0014568A">
      <w:pPr>
        <w:spacing w:before="120" w:after="120"/>
        <w:jc w:val="both"/>
      </w:pPr>
      <w:r>
        <w:lastRenderedPageBreak/>
        <w:t>The data transmitted may not be needed or provided for all applications but may include:</w:t>
      </w:r>
    </w:p>
    <w:p w14:paraId="5E3FA855" w14:textId="77777777" w:rsidR="0065150E" w:rsidRDefault="0065150E" w:rsidP="0031438A">
      <w:pPr>
        <w:numPr>
          <w:ilvl w:val="0"/>
          <w:numId w:val="7"/>
        </w:numPr>
        <w:spacing w:before="0" w:after="0"/>
        <w:jc w:val="both"/>
      </w:pPr>
      <w:r>
        <w:t xml:space="preserve"> Differential GNSS corrections:</w:t>
      </w:r>
    </w:p>
    <w:p w14:paraId="4B29B6D8" w14:textId="77777777" w:rsidR="0065150E" w:rsidRDefault="0065150E" w:rsidP="0031438A">
      <w:pPr>
        <w:numPr>
          <w:ilvl w:val="0"/>
          <w:numId w:val="7"/>
        </w:numPr>
        <w:spacing w:before="0" w:after="0"/>
      </w:pPr>
      <w:r>
        <w:t xml:space="preserve">Almanac message on changes of Loran transmitting and differential monitor sites; </w:t>
      </w:r>
    </w:p>
    <w:p w14:paraId="1A5860E0" w14:textId="77777777" w:rsidR="0065150E" w:rsidRDefault="0065150E" w:rsidP="0031438A">
      <w:pPr>
        <w:numPr>
          <w:ilvl w:val="0"/>
          <w:numId w:val="7"/>
        </w:numPr>
        <w:spacing w:before="0" w:after="0"/>
      </w:pPr>
      <w:r>
        <w:t xml:space="preserve">Messages that allow users to authenticate the </w:t>
      </w:r>
      <w:r>
        <w:rPr>
          <w:iCs/>
        </w:rPr>
        <w:t>eLoran</w:t>
      </w:r>
      <w:r>
        <w:t xml:space="preserve"> transmissions; official-use only messages;</w:t>
      </w:r>
    </w:p>
    <w:p w14:paraId="4B893423" w14:textId="77777777" w:rsidR="0065150E" w:rsidRDefault="0065150E" w:rsidP="0031438A">
      <w:pPr>
        <w:numPr>
          <w:ilvl w:val="0"/>
          <w:numId w:val="7"/>
        </w:numPr>
        <w:spacing w:before="0" w:after="0"/>
      </w:pPr>
      <w:r>
        <w:t>Tell users that another station is transmitting but it is transmitting improperly (tattle tale).</w:t>
      </w:r>
    </w:p>
    <w:p w14:paraId="69A1F67C" w14:textId="77777777" w:rsidR="0065150E" w:rsidRDefault="0065150E" w:rsidP="0031438A">
      <w:pPr>
        <w:numPr>
          <w:ilvl w:val="0"/>
          <w:numId w:val="7"/>
        </w:numPr>
        <w:spacing w:before="0" w:after="0"/>
        <w:rPr>
          <w:bCs/>
          <w:caps/>
          <w:kern w:val="32"/>
          <w:sz w:val="26"/>
          <w:szCs w:val="26"/>
        </w:rPr>
      </w:pPr>
      <w:r>
        <w:t xml:space="preserve"> Messages that explain to eLoran users why a certain signal is being blinked. (e.g., Master blink) </w:t>
      </w:r>
    </w:p>
    <w:p w14:paraId="0579CFBD" w14:textId="77777777" w:rsidR="0065150E" w:rsidRDefault="0065150E" w:rsidP="0014568A">
      <w:pPr>
        <w:pStyle w:val="Figure1"/>
      </w:pPr>
    </w:p>
    <w:p w14:paraId="2D232D39" w14:textId="77777777" w:rsidR="0065150E" w:rsidRDefault="0065150E" w:rsidP="0014568A">
      <w:pPr>
        <w:pStyle w:val="Heading2"/>
        <w:numPr>
          <w:ilvl w:val="0"/>
          <w:numId w:val="0"/>
        </w:numPr>
        <w:ind w:left="576"/>
      </w:pPr>
      <w:bookmarkStart w:id="369" w:name="_Toc361993634"/>
      <w:bookmarkStart w:id="370" w:name="_Toc367957126"/>
      <w:r>
        <w:t>Additional Secondary Phase Factor Grid</w:t>
      </w:r>
      <w:bookmarkEnd w:id="369"/>
      <w:bookmarkEnd w:id="370"/>
      <w:r>
        <w:t xml:space="preserve"> </w:t>
      </w:r>
    </w:p>
    <w:p w14:paraId="398AB9F3" w14:textId="77777777" w:rsidR="0065150E" w:rsidRDefault="0065150E" w:rsidP="0014568A">
      <w:pPr>
        <w:jc w:val="both"/>
      </w:pPr>
      <w:r>
        <w:t>The data developed during the survey of Harbor Entrance and Approach (HEA).  This grid information and data will be developed and given to the receiver manufacturer by the service provider.  This grid data is used along with the differential-Loran data to provide the accuracy required for HEA.  More information on the data and composition of this grid is found in</w:t>
      </w:r>
      <w:r>
        <w:rPr>
          <w:bCs/>
          <w:i/>
        </w:rPr>
        <w:t xml:space="preserve"> </w:t>
      </w:r>
      <w:r>
        <w:rPr>
          <w:bCs/>
        </w:rPr>
        <w:t>Enhanced Loran (</w:t>
      </w:r>
      <w:r>
        <w:rPr>
          <w:bCs/>
          <w:iCs/>
        </w:rPr>
        <w:t>eLoran</w:t>
      </w:r>
      <w:r>
        <w:rPr>
          <w:bCs/>
        </w:rPr>
        <w:t>)</w:t>
      </w:r>
      <w:r>
        <w:rPr>
          <w:b/>
          <w:bCs/>
        </w:rPr>
        <w:t xml:space="preserve"> </w:t>
      </w:r>
      <w:r>
        <w:t xml:space="preserve">LORIPP/LORAPP Draft Specification of the eLoran System, Rev. 4.0  </w:t>
      </w:r>
      <w:bookmarkStart w:id="371" w:name="_Toc361993635"/>
    </w:p>
    <w:p w14:paraId="1A0C7BBE" w14:textId="77777777" w:rsidR="0065150E" w:rsidRDefault="0065150E" w:rsidP="0014568A">
      <w:pPr>
        <w:pStyle w:val="Heading2"/>
        <w:numPr>
          <w:ilvl w:val="0"/>
          <w:numId w:val="0"/>
        </w:numPr>
        <w:ind w:left="576"/>
      </w:pPr>
      <w:bookmarkStart w:id="372" w:name="_Toc367957127"/>
      <w:r>
        <w:t>eLoran Receiving Equipment</w:t>
      </w:r>
      <w:bookmarkEnd w:id="371"/>
      <w:bookmarkEnd w:id="372"/>
    </w:p>
    <w:p w14:paraId="6BF3E10B" w14:textId="77777777" w:rsidR="0065150E" w:rsidRDefault="0065150E" w:rsidP="0014568A">
      <w:pPr>
        <w:autoSpaceDE w:val="0"/>
        <w:autoSpaceDN w:val="0"/>
        <w:adjustRightInd w:val="0"/>
        <w:jc w:val="both"/>
      </w:pPr>
      <w:r>
        <w:t xml:space="preserve">A device, using a nominal antenna, which processes eLoran signals.  </w:t>
      </w:r>
    </w:p>
    <w:p w14:paraId="060D459B" w14:textId="77777777" w:rsidR="0065150E" w:rsidRDefault="0065150E" w:rsidP="0014568A">
      <w:pPr>
        <w:pStyle w:val="Heading2"/>
        <w:numPr>
          <w:ilvl w:val="0"/>
          <w:numId w:val="0"/>
        </w:numPr>
        <w:ind w:left="576"/>
      </w:pPr>
      <w:bookmarkStart w:id="373" w:name="_Toc361993636"/>
      <w:bookmarkStart w:id="374" w:name="_Toc367957128"/>
      <w:r>
        <w:t>Nominal eLoran Antenna</w:t>
      </w:r>
      <w:bookmarkEnd w:id="373"/>
      <w:bookmarkEnd w:id="374"/>
    </w:p>
    <w:p w14:paraId="46340048"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3FBB41B" w14:textId="77777777" w:rsidR="0065150E" w:rsidRDefault="0065150E" w:rsidP="0014568A"/>
    <w:p w14:paraId="7A394380" w14:textId="77777777" w:rsidR="0065150E" w:rsidRDefault="0065150E" w:rsidP="0014568A">
      <w:r>
        <w:t>There are two possible types of nominal eLoran antenna</w:t>
      </w:r>
    </w:p>
    <w:p w14:paraId="01DF8196" w14:textId="77777777" w:rsidR="0065150E" w:rsidRDefault="0065150E" w:rsidP="0014568A"/>
    <w:p w14:paraId="767B032C" w14:textId="77777777" w:rsidR="0065150E" w:rsidRDefault="0065150E" w:rsidP="0014568A">
      <w:r>
        <w:t>3.1.1.6.1 H-field antenna</w:t>
      </w:r>
    </w:p>
    <w:p w14:paraId="6835AB37" w14:textId="77777777" w:rsidR="0065150E" w:rsidRDefault="0065150E" w:rsidP="0014568A"/>
    <w:p w14:paraId="6DF6540A" w14:textId="77777777" w:rsidR="0065150E" w:rsidRDefault="0065150E" w:rsidP="0014568A">
      <w:r w:rsidRPr="0072600A">
        <w:rPr>
          <w:highlight w:val="yellow"/>
        </w:rPr>
        <w:t>Definition to be developed</w:t>
      </w:r>
      <w:r>
        <w:t xml:space="preserve"> </w:t>
      </w:r>
    </w:p>
    <w:p w14:paraId="1E02F587" w14:textId="77777777" w:rsidR="0065150E" w:rsidRDefault="0065150E" w:rsidP="0014568A"/>
    <w:p w14:paraId="7291F31D" w14:textId="77777777" w:rsidR="0065150E" w:rsidRDefault="0065150E" w:rsidP="0014568A">
      <w:r>
        <w:t xml:space="preserve">3.1.1.6.2 E-Field antenna  </w:t>
      </w:r>
    </w:p>
    <w:p w14:paraId="64288CC7" w14:textId="77777777" w:rsidR="0065150E" w:rsidRDefault="0065150E" w:rsidP="0014568A"/>
    <w:p w14:paraId="02ADA835" w14:textId="77777777" w:rsidR="0065150E" w:rsidRDefault="0065150E" w:rsidP="0014568A">
      <w:r>
        <w:t xml:space="preserve"> </w:t>
      </w:r>
      <w:r w:rsidRPr="0072600A">
        <w:rPr>
          <w:highlight w:val="yellow"/>
        </w:rPr>
        <w:t>Definition to be developed</w:t>
      </w:r>
      <w:r>
        <w:t xml:space="preserve"> </w:t>
      </w:r>
    </w:p>
    <w:p w14:paraId="5B1A9AAC" w14:textId="77777777" w:rsidR="0065150E" w:rsidRDefault="0065150E" w:rsidP="00E552C8">
      <w:pPr>
        <w:pStyle w:val="Heading2"/>
        <w:numPr>
          <w:ilvl w:val="0"/>
          <w:numId w:val="0"/>
        </w:numPr>
        <w:ind w:left="576"/>
      </w:pPr>
      <w:bookmarkStart w:id="375" w:name="_Toc361993637"/>
      <w:bookmarkStart w:id="376" w:name="_Toc367957129"/>
      <w:r w:rsidRPr="0014568A">
        <w:rPr>
          <w:iCs w:val="0"/>
        </w:rPr>
        <w:t>Legacy Loran-C Receiver</w:t>
      </w:r>
      <w:bookmarkEnd w:id="375"/>
      <w:bookmarkEnd w:id="376"/>
    </w:p>
    <w:p w14:paraId="26AC92C7" w14:textId="77777777" w:rsidR="0065150E" w:rsidRDefault="0065150E" w:rsidP="00E552C8">
      <w:pPr>
        <w:jc w:val="both"/>
      </w:pPr>
      <w:r>
        <w:t xml:space="preserve">The legacy Loran-C receiver is typically chain-based which can not use signals from different GRIs.  However later versions developed after the Chain-to-chain timing tolerances were minimized did allow from some cross chain position fixing capability.  The legacy receiver does not significantly benefit from the changes made to create the eLoran system and derives no benefit from the eLoran Data Channel.  </w:t>
      </w:r>
      <w:r>
        <w:rPr>
          <w:noProof/>
          <w:lang w:val="en-IE" w:eastAsia="en-IE"/>
        </w:rPr>
        <mc:AlternateContent>
          <mc:Choice Requires="wps">
            <w:drawing>
              <wp:anchor distT="0" distB="0" distL="114300" distR="114300" simplePos="0" relativeHeight="251662848" behindDoc="0" locked="0" layoutInCell="1" allowOverlap="1" wp14:anchorId="565E3A6B" wp14:editId="77F3F635">
                <wp:simplePos x="0" y="0"/>
                <wp:positionH relativeFrom="column">
                  <wp:posOffset>914400</wp:posOffset>
                </wp:positionH>
                <wp:positionV relativeFrom="paragraph">
                  <wp:posOffset>76835</wp:posOffset>
                </wp:positionV>
                <wp:extent cx="4286250" cy="2876550"/>
                <wp:effectExtent l="0" t="635" r="0" b="0"/>
                <wp:wrapNone/>
                <wp:docPr id="505" name="AutoShape 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287655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AutoShape 508" o:spid="_x0000_s1026" style="position:absolute;margin-left:1in;margin-top:6.05pt;width:337.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" filled="f" stroked="f">
                <o:lock v:ext="edit" aspectratio="t"/>
              </v:rect>
            </w:pict>
          </mc:Fallback>
        </mc:AlternateContent>
      </w:r>
    </w:p>
    <w:p w14:paraId="4587A20D" w14:textId="77777777" w:rsidR="0065150E" w:rsidRDefault="0065150E" w:rsidP="00E552C8">
      <w:pPr>
        <w:pStyle w:val="Heading2"/>
        <w:numPr>
          <w:ilvl w:val="0"/>
          <w:numId w:val="0"/>
        </w:numPr>
      </w:pPr>
      <w:bookmarkStart w:id="377" w:name="_Toc361993638"/>
      <w:bookmarkStart w:id="378" w:name="_Toc367957130"/>
      <w:r w:rsidRPr="0014568A">
        <w:rPr>
          <w:iCs w:val="0"/>
        </w:rPr>
        <w:t>All-in-View</w:t>
      </w:r>
      <w:bookmarkEnd w:id="377"/>
      <w:bookmarkEnd w:id="378"/>
    </w:p>
    <w:p w14:paraId="7F60AAAE" w14:textId="77777777" w:rsidR="0065150E" w:rsidRDefault="0065150E" w:rsidP="00E552C8">
      <w:pPr>
        <w:jc w:val="both"/>
      </w:pPr>
      <w:r>
        <w:t>eLoran uses the Time of Arrival (TOA) of signals (relative to UTC) from individual transmitting stations to determine position. In an eLoran receiver, each transmitter may contribute a range to the position solution.</w:t>
      </w:r>
    </w:p>
    <w:p w14:paraId="3A80CCDF" w14:textId="77777777" w:rsidR="0065150E" w:rsidRPr="0014568A" w:rsidRDefault="0065150E" w:rsidP="00E552C8">
      <w:pPr>
        <w:pStyle w:val="Heading2"/>
        <w:numPr>
          <w:ilvl w:val="0"/>
          <w:numId w:val="0"/>
        </w:numPr>
        <w:rPr>
          <w:iCs w:val="0"/>
        </w:rPr>
      </w:pPr>
      <w:bookmarkStart w:id="379" w:name="_Toc361993639"/>
      <w:bookmarkStart w:id="380" w:name="_Toc367957131"/>
      <w:r w:rsidRPr="0014568A">
        <w:rPr>
          <w:iCs w:val="0"/>
        </w:rPr>
        <w:t>Error budget</w:t>
      </w:r>
      <w:bookmarkEnd w:id="379"/>
      <w:bookmarkEnd w:id="380"/>
    </w:p>
    <w:p w14:paraId="7A4063FF" w14:textId="77777777" w:rsidR="0065150E" w:rsidRPr="009B0977" w:rsidRDefault="0065150E" w:rsidP="00E552C8">
      <w:pPr>
        <w:jc w:val="both"/>
      </w:pPr>
      <w:r w:rsidRPr="009B0977">
        <w:t xml:space="preserve">The amount of signal generation, propagation factors, and receiver processing induced effects that would degrade the position fix beyond acceptable application limits.  </w:t>
      </w:r>
    </w:p>
    <w:p w14:paraId="13491770" w14:textId="77777777" w:rsidR="0065150E" w:rsidRPr="0014568A" w:rsidRDefault="0065150E" w:rsidP="00E552C8">
      <w:pPr>
        <w:pStyle w:val="Heading2"/>
        <w:numPr>
          <w:ilvl w:val="0"/>
          <w:numId w:val="0"/>
        </w:numPr>
        <w:rPr>
          <w:iCs w:val="0"/>
        </w:rPr>
      </w:pPr>
      <w:bookmarkStart w:id="381" w:name="_Toc361993640"/>
      <w:bookmarkStart w:id="382" w:name="_Toc367957132"/>
      <w:r w:rsidRPr="0014568A">
        <w:rPr>
          <w:iCs w:val="0"/>
        </w:rPr>
        <w:t>2drms</w:t>
      </w:r>
      <w:bookmarkEnd w:id="381"/>
      <w:bookmarkEnd w:id="382"/>
      <w:r w:rsidRPr="0014568A">
        <w:rPr>
          <w:iCs w:val="0"/>
        </w:rPr>
        <w:t xml:space="preserve"> </w:t>
      </w:r>
    </w:p>
    <w:p w14:paraId="7614E971" w14:textId="77777777" w:rsidR="0014568A" w:rsidRDefault="0065150E" w:rsidP="0014568A">
      <w:pPr>
        <w:jc w:val="both"/>
      </w:pPr>
      <w:r>
        <w:t>The 2-drms (twice distance root mean square) statistical error refers to the radius of a circle, centered at the true position that contains at least 95 percent of the measured or estimated positions.</w:t>
      </w:r>
      <w:bookmarkStart w:id="383" w:name="_Toc361993641"/>
      <w:r w:rsidRPr="0014568A">
        <w:rPr>
          <w:rFonts w:ascii="Arial" w:hAnsi="Arial"/>
          <w:sz w:val="32"/>
        </w:rPr>
        <w:t xml:space="preserve"> </w:t>
      </w:r>
    </w:p>
    <w:p w14:paraId="1B4C9860" w14:textId="77777777" w:rsidR="0014568A" w:rsidRDefault="0014568A">
      <w:pPr>
        <w:spacing w:before="0" w:after="0"/>
        <w:rPr>
          <w:rFonts w:ascii="Arial" w:hAnsi="Arial"/>
          <w:b/>
          <w:sz w:val="32"/>
        </w:rPr>
      </w:pPr>
      <w:r>
        <w:br w:type="page"/>
      </w:r>
    </w:p>
    <w:p w14:paraId="647E6C52" w14:textId="77777777" w:rsidR="0065150E" w:rsidRPr="0014568A" w:rsidRDefault="00E552C8" w:rsidP="0014568A">
      <w:pPr>
        <w:pStyle w:val="Heading1"/>
        <w:numPr>
          <w:ilvl w:val="0"/>
          <w:numId w:val="0"/>
        </w:numPr>
      </w:pPr>
      <w:bookmarkStart w:id="384" w:name="_Toc367957133"/>
      <w:r>
        <w:lastRenderedPageBreak/>
        <w:t xml:space="preserve">APPENDIX B </w:t>
      </w:r>
      <w:r w:rsidR="0014568A" w:rsidRPr="0014568A">
        <w:t xml:space="preserve">Service </w:t>
      </w:r>
      <w:r w:rsidR="0065150E" w:rsidRPr="0014568A">
        <w:t>Definitions</w:t>
      </w:r>
      <w:bookmarkEnd w:id="383"/>
      <w:bookmarkEnd w:id="384"/>
    </w:p>
    <w:p w14:paraId="610E70A3" w14:textId="77777777" w:rsidR="0065150E" w:rsidRDefault="0065150E" w:rsidP="0014568A">
      <w:pPr>
        <w:jc w:val="both"/>
      </w:pPr>
      <w:r>
        <w:t xml:space="preserve">Several definitions like the “Terms” are taken directly from the nominative references and other documents for ease in understanding this MPS and to avoid confusion.  </w:t>
      </w:r>
    </w:p>
    <w:p w14:paraId="0203F7CF" w14:textId="77777777" w:rsidR="0065150E" w:rsidRDefault="0065150E" w:rsidP="0014568A">
      <w:pPr>
        <w:jc w:val="both"/>
      </w:pPr>
    </w:p>
    <w:p w14:paraId="6D466476" w14:textId="77777777" w:rsidR="0065150E" w:rsidRDefault="0065150E" w:rsidP="0014568A">
      <w:r>
        <w:rPr>
          <w:i/>
        </w:rPr>
        <w:t xml:space="preserve">3.1.2.1 </w:t>
      </w:r>
      <w:r>
        <w:t xml:space="preserve">Acquisition </w:t>
      </w:r>
    </w:p>
    <w:p w14:paraId="4088FFC6" w14:textId="77777777" w:rsidR="0065150E" w:rsidRDefault="0065150E" w:rsidP="0014568A">
      <w:pPr>
        <w:jc w:val="both"/>
      </w:pPr>
      <w:r>
        <w:t xml:space="preserve">Acquisition is defined as the processing of eLoran signals to obtain a position fix within the required accuracies.  The Time to Fix (TTF) for a specified mode is defined as the time needed from “power on” to process eLoran signals to obtain a position fix within the required accuracy of that mode.  </w:t>
      </w:r>
    </w:p>
    <w:p w14:paraId="62C937E7" w14:textId="77777777" w:rsidR="0065150E" w:rsidRDefault="0065150E" w:rsidP="0014568A">
      <w:pPr>
        <w:jc w:val="both"/>
      </w:pPr>
    </w:p>
    <w:p w14:paraId="5C72851D" w14:textId="77777777" w:rsidR="0065150E" w:rsidRDefault="0065150E" w:rsidP="0014568A">
      <w:pPr>
        <w:rPr>
          <w:i/>
        </w:rPr>
      </w:pPr>
      <w:r>
        <w:rPr>
          <w:i/>
        </w:rPr>
        <w:t>3.1.2.2 T</w:t>
      </w:r>
      <w:r w:rsidRPr="00740923">
        <w:rPr>
          <w:i/>
        </w:rPr>
        <w:t>ime to Reacquisition Fix (TTRF)</w:t>
      </w:r>
    </w:p>
    <w:p w14:paraId="30698E77" w14:textId="77777777" w:rsidR="0065150E" w:rsidRDefault="0065150E" w:rsidP="0014568A">
      <w:pPr>
        <w:jc w:val="both"/>
      </w:pPr>
      <w:r w:rsidRPr="00740923">
        <w:t>Time to Reacquisition Fix</w:t>
      </w:r>
      <w:r w:rsidRPr="00740923">
        <w:rPr>
          <w:i/>
        </w:rPr>
        <w:t xml:space="preserve"> </w:t>
      </w:r>
      <w:r>
        <w:t xml:space="preserve"> for a specified mode is defined as the time needed beginning from restoration of a lost signal to nominal state to obtain a position fix within the required accuracy of that mode.</w:t>
      </w:r>
    </w:p>
    <w:p w14:paraId="5C8B3868" w14:textId="77777777" w:rsidR="0065150E" w:rsidRDefault="0065150E" w:rsidP="0014568A">
      <w:pPr>
        <w:jc w:val="both"/>
      </w:pPr>
    </w:p>
    <w:p w14:paraId="63FFCB11" w14:textId="77777777" w:rsidR="0065150E" w:rsidRDefault="0065150E" w:rsidP="00E552C8">
      <w:pPr>
        <w:pStyle w:val="Heading5"/>
        <w:numPr>
          <w:ilvl w:val="0"/>
          <w:numId w:val="0"/>
        </w:numPr>
        <w:ind w:left="1008"/>
        <w:rPr>
          <w:szCs w:val="24"/>
        </w:rPr>
      </w:pPr>
      <w:bookmarkStart w:id="385" w:name="_Toc361993642"/>
      <w:r>
        <w:t>Accuracy</w:t>
      </w:r>
      <w:r>
        <w:rPr>
          <w:rStyle w:val="FootnoteReference"/>
        </w:rPr>
        <w:footnoteReference w:id="5"/>
      </w:r>
      <w:bookmarkEnd w:id="385"/>
    </w:p>
    <w:p w14:paraId="671E2A7C" w14:textId="77777777" w:rsidR="0065150E" w:rsidRDefault="0065150E" w:rsidP="0014568A">
      <w:pPr>
        <w:jc w:val="both"/>
      </w:pPr>
      <w:r>
        <w:t>Accuracy is the degree of conformance between the estimated, measured, or desired position or the velocity of a platform at a given time and its true position or velocity.  Radionavigation performance accuracy is usually presented as a statistical measure of system error.  Accuracy is a statistical measure of performance; therefore, a statement of the accuracy of a navigation system is meaningless unless it includes a statement of the uncertainty in position that applies. Accuracy can be specified in terms of one or more of the following definitions:</w:t>
      </w:r>
    </w:p>
    <w:p w14:paraId="0B50B2B0" w14:textId="77777777" w:rsidR="0065150E" w:rsidRDefault="0065150E" w:rsidP="0031438A">
      <w:pPr>
        <w:numPr>
          <w:ilvl w:val="0"/>
          <w:numId w:val="4"/>
        </w:numPr>
        <w:spacing w:before="0" w:after="0"/>
        <w:jc w:val="both"/>
      </w:pPr>
      <w:r>
        <w:rPr>
          <w:i/>
        </w:rPr>
        <w:t>Predictable.</w:t>
      </w:r>
      <w:r>
        <w:t xml:space="preserve"> The accuracy of a position in relation to the geographic or geodetic coordinates of Earth.</w:t>
      </w:r>
    </w:p>
    <w:p w14:paraId="31E3C309" w14:textId="77777777" w:rsidR="0065150E" w:rsidRDefault="0065150E" w:rsidP="0031438A">
      <w:pPr>
        <w:numPr>
          <w:ilvl w:val="0"/>
          <w:numId w:val="4"/>
        </w:numPr>
        <w:spacing w:before="0" w:after="0"/>
        <w:jc w:val="both"/>
      </w:pPr>
      <w:r>
        <w:rPr>
          <w:i/>
        </w:rPr>
        <w:t>Repeatable</w:t>
      </w:r>
      <w:r>
        <w:t>. The accuracy with which a user can return to a position whose coordinates have been measured at a previous time with the same navigation system.</w:t>
      </w:r>
    </w:p>
    <w:p w14:paraId="09BDF37C" w14:textId="77777777" w:rsidR="0065150E" w:rsidRDefault="0065150E" w:rsidP="0031438A">
      <w:pPr>
        <w:numPr>
          <w:ilvl w:val="0"/>
          <w:numId w:val="4"/>
        </w:numPr>
        <w:spacing w:before="0" w:after="0"/>
        <w:jc w:val="both"/>
      </w:pPr>
      <w:r>
        <w:rPr>
          <w:i/>
        </w:rPr>
        <w:t>Relative.</w:t>
      </w:r>
      <w:r>
        <w:t xml:space="preserve"> The accuracy with which a user can measure position relative to that of another user of the same navigation system at the same time.</w:t>
      </w:r>
    </w:p>
    <w:p w14:paraId="57328CE6" w14:textId="77777777" w:rsidR="0065150E" w:rsidRDefault="0065150E" w:rsidP="0014568A">
      <w:pPr>
        <w:autoSpaceDE w:val="0"/>
        <w:autoSpaceDN w:val="0"/>
        <w:adjustRightInd w:val="0"/>
        <w:jc w:val="both"/>
      </w:pPr>
    </w:p>
    <w:p w14:paraId="49543DE1" w14:textId="77777777" w:rsidR="0065150E" w:rsidRDefault="0065150E" w:rsidP="0014568A">
      <w:pPr>
        <w:autoSpaceDE w:val="0"/>
        <w:autoSpaceDN w:val="0"/>
        <w:adjustRightInd w:val="0"/>
        <w:jc w:val="both"/>
        <w:rPr>
          <w:rFonts w:ascii="Arial,Bold" w:hAnsi="Arial,Bold" w:cs="Arial,Bold"/>
          <w:bCs/>
        </w:rPr>
      </w:pPr>
      <w:r>
        <w:t xml:space="preserve">Another factor related to accuracy is fix dimension, which gives “accuracy” in more than one measurement axis.  The term </w:t>
      </w:r>
      <w:r>
        <w:rPr>
          <w:i/>
        </w:rPr>
        <w:t>fix dimension</w:t>
      </w:r>
      <w:r>
        <w:t xml:space="preserve"> defines whether the navigation system accuracy is a linear, one-dimensional line-of-position or a two- or three-dimensional position fix.  The ability of the system to derive a fourth dimension (e.g., time) from the navigation signals is also included.  A vital factor is a system’s ability to limit fix ambiguity.  System ambiguity exists when the navigation system identifies two or more possible positions of the user, with the same set of measurements, with no indication of which is the most likely correct position.  The potential for system ambiguities should be identified with provision for users to identify and resolve them.</w:t>
      </w:r>
    </w:p>
    <w:p w14:paraId="3FD6B0E9" w14:textId="77777777" w:rsidR="0065150E" w:rsidRDefault="0065150E" w:rsidP="0014568A">
      <w:pPr>
        <w:pStyle w:val="Heading5"/>
      </w:pPr>
      <w:bookmarkStart w:id="386" w:name="_Toc361993643"/>
      <w:r>
        <w:t>3.1.2.2 Integrity</w:t>
      </w:r>
      <w:r>
        <w:rPr>
          <w:rStyle w:val="FootnoteReference"/>
        </w:rPr>
        <w:footnoteReference w:id="6"/>
      </w:r>
      <w:bookmarkEnd w:id="386"/>
      <w:r>
        <w:t xml:space="preserve"> </w:t>
      </w:r>
    </w:p>
    <w:p w14:paraId="2A4DC21F" w14:textId="77777777" w:rsidR="0065150E" w:rsidRDefault="0065150E" w:rsidP="0014568A">
      <w:pPr>
        <w:jc w:val="both"/>
        <w:rPr>
          <w:rFonts w:ascii="Arial,Bold" w:hAnsi="Arial,Bold" w:cs="Arial,Bold"/>
          <w:bCs/>
        </w:rPr>
      </w:pPr>
      <w:r>
        <w:t xml:space="preserve">Integrity is defined as the ability of a system to provide timely warnings to users when the system should not be used for navigation.  </w:t>
      </w:r>
    </w:p>
    <w:p w14:paraId="041CF32F" w14:textId="77777777" w:rsidR="0065150E" w:rsidRDefault="0065150E" w:rsidP="0014568A">
      <w:pPr>
        <w:pStyle w:val="Heading5"/>
      </w:pPr>
      <w:bookmarkStart w:id="387" w:name="_Toc361993644"/>
      <w:r>
        <w:t>3.1.2.3 Availability</w:t>
      </w:r>
      <w:r>
        <w:rPr>
          <w:rStyle w:val="FootnoteReference"/>
        </w:rPr>
        <w:footnoteReference w:id="7"/>
      </w:r>
      <w:bookmarkEnd w:id="387"/>
    </w:p>
    <w:p w14:paraId="65AA1655" w14:textId="77777777" w:rsidR="0065150E" w:rsidRDefault="0065150E" w:rsidP="0014568A">
      <w:pPr>
        <w:jc w:val="both"/>
        <w:rPr>
          <w:rFonts w:ascii="Arial,Bold" w:hAnsi="Arial,Bold" w:cs="Arial,Bold"/>
          <w:bCs/>
        </w:rPr>
      </w:pPr>
      <w:r>
        <w:t xml:space="preserve">Availability is the ability of the system to provide the required function and performance at the initiation of the intended operation.  Availability is also an indication of the system’s ability to provide usable service within the specified coverage area.  Signal availability is the percentage of time that navigational signals transmitted from external sources are available for use.  Availability is a function of the technical capabilities of the transmitter and receiver, as well as the effects of propagation.  A major factor in availability is system capacity given a specified fix rate without a situation that would cause the signal to be unusable.  System capacity is the number of users that a system can accommodate simultaneously.  The fix rate is defined as the number of independent position fixes or data points available from the system per unit time.  </w:t>
      </w:r>
    </w:p>
    <w:p w14:paraId="4927A6ED" w14:textId="77777777" w:rsidR="0065150E" w:rsidRDefault="0065150E" w:rsidP="0014568A">
      <w:pPr>
        <w:pStyle w:val="Heading5"/>
      </w:pPr>
      <w:bookmarkStart w:id="388" w:name="_Toc361993645"/>
      <w:r>
        <w:lastRenderedPageBreak/>
        <w:t>3.1.2.4 Continuity</w:t>
      </w:r>
      <w:r>
        <w:rPr>
          <w:rStyle w:val="FootnoteReference"/>
        </w:rPr>
        <w:footnoteReference w:id="8"/>
      </w:r>
      <w:bookmarkEnd w:id="388"/>
    </w:p>
    <w:p w14:paraId="113BA918" w14:textId="77777777" w:rsidR="0065150E" w:rsidRDefault="0065150E" w:rsidP="0014568A">
      <w:pPr>
        <w:autoSpaceDE w:val="0"/>
        <w:autoSpaceDN w:val="0"/>
        <w:adjustRightInd w:val="0"/>
        <w:jc w:val="both"/>
        <w:rPr>
          <w:rFonts w:ascii="Arial,Bold" w:hAnsi="Arial,Bold" w:cs="Arial,Bold"/>
          <w:bCs/>
        </w:rPr>
      </w:pPr>
      <w:r>
        <w:t>Continuity is defined as the capability of the total system (comprising all elements necessary to maintain a user’s position within the defined space) to perform its function without nonscheduled interruptions during the intended operation.  The continuity risk is the probability that the system will be unintentionally interrupted, and not provide guidance information for the intended operation.  More specifically, continuity is the probability that the system will be available for the duration of a phase of operation, presuming that the system was available at the beginning of that phase of operation.  The factors that affect availability also affect continuity.</w:t>
      </w:r>
    </w:p>
    <w:p w14:paraId="38D2ACC6" w14:textId="77777777" w:rsidR="0065150E" w:rsidRDefault="0065150E" w:rsidP="0014568A">
      <w:pPr>
        <w:pStyle w:val="Heading5"/>
      </w:pPr>
      <w:bookmarkStart w:id="389" w:name="_Toc68443268"/>
      <w:bookmarkStart w:id="390" w:name="_Toc361993646"/>
      <w:r>
        <w:t>3.1.2.5 Coverage</w:t>
      </w:r>
      <w:bookmarkEnd w:id="389"/>
      <w:r>
        <w:rPr>
          <w:rStyle w:val="FootnoteReference"/>
        </w:rPr>
        <w:footnoteReference w:id="9"/>
      </w:r>
      <w:bookmarkEnd w:id="390"/>
    </w:p>
    <w:p w14:paraId="053B0478" w14:textId="77777777" w:rsidR="0065150E" w:rsidRDefault="0065150E" w:rsidP="0014568A">
      <w:pPr>
        <w:autoSpaceDE w:val="0"/>
        <w:autoSpaceDN w:val="0"/>
        <w:adjustRightInd w:val="0"/>
        <w:jc w:val="both"/>
      </w:pPr>
      <w:r>
        <w:t>Coverage is the result of the preceding four factors. Coverage is the geographic area where the application-specific radionavigation system requirements (e.g., RNP 0.3 or HEA) for integrity, accuracy, availability, and continuity parameters are satisfied at the same time.  System geometry, signal power levels, receiver sensitivity, atmospheric noise conditions, and other factors that affect signal availability influence coverage.</w:t>
      </w:r>
    </w:p>
    <w:p w14:paraId="44272F95" w14:textId="77777777" w:rsidR="0065150E" w:rsidRDefault="0065150E" w:rsidP="0014568A">
      <w:pPr>
        <w:pStyle w:val="Heading5"/>
      </w:pPr>
      <w:bookmarkStart w:id="391" w:name="_Toc68443269"/>
      <w:bookmarkStart w:id="392" w:name="_Toc361993647"/>
      <w:r>
        <w:t>3.1.2.6 Time and Frequency</w:t>
      </w:r>
      <w:bookmarkEnd w:id="391"/>
      <w:r>
        <w:rPr>
          <w:rStyle w:val="FootnoteReference"/>
        </w:rPr>
        <w:footnoteReference w:id="10"/>
      </w:r>
      <w:bookmarkEnd w:id="392"/>
      <w:r>
        <w:t xml:space="preserve"> </w:t>
      </w:r>
    </w:p>
    <w:p w14:paraId="2E59459D" w14:textId="77777777" w:rsidR="0065150E" w:rsidRDefault="0065150E" w:rsidP="0014568A">
      <w:pPr>
        <w:jc w:val="both"/>
      </w:pPr>
      <w:r>
        <w:rPr>
          <w:i/>
        </w:rPr>
        <w:t xml:space="preserve">Frequency Accuracy: </w:t>
      </w:r>
      <w:r>
        <w:t xml:space="preserve"> Maximum long-term deviation from the definition of the second without external calibration.  This is measured as the frequency difference from a recognized and maintained source.</w:t>
      </w:r>
      <w:r>
        <w:rPr>
          <w:rStyle w:val="FootnoteReference"/>
        </w:rPr>
        <w:footnoteReference w:id="11"/>
      </w:r>
      <w:r>
        <w:t xml:space="preserve"> </w:t>
      </w:r>
    </w:p>
    <w:p w14:paraId="31D073C0" w14:textId="77777777" w:rsidR="0065150E" w:rsidRDefault="0065150E" w:rsidP="0014568A">
      <w:pPr>
        <w:jc w:val="both"/>
        <w:rPr>
          <w:i/>
        </w:rPr>
      </w:pPr>
    </w:p>
    <w:p w14:paraId="24F54CD1" w14:textId="77777777" w:rsidR="0065150E" w:rsidRDefault="0065150E" w:rsidP="0014568A">
      <w:pPr>
        <w:jc w:val="both"/>
      </w:pPr>
      <w:r>
        <w:rPr>
          <w:i/>
        </w:rPr>
        <w:t>Frequency Stability:</w:t>
      </w:r>
      <w:r>
        <w:t xml:space="preserve">  Change in frequency over a given time interval. </w:t>
      </w:r>
    </w:p>
    <w:p w14:paraId="7190AD03" w14:textId="77777777" w:rsidR="0065150E" w:rsidRDefault="0065150E" w:rsidP="0014568A"/>
    <w:p w14:paraId="564A4A0B" w14:textId="77777777" w:rsidR="0065150E" w:rsidRDefault="0065150E" w:rsidP="0014568A">
      <w:pPr>
        <w:jc w:val="both"/>
      </w:pPr>
      <w:r>
        <w:rPr>
          <w:i/>
        </w:rPr>
        <w:t xml:space="preserve">Timing Accuracy: </w:t>
      </w:r>
      <w:r>
        <w:t xml:space="preserve"> Absolute offset in time from a recognized and maintained time source of UTC</w:t>
      </w:r>
      <w:r>
        <w:rPr>
          <w:rStyle w:val="FootnoteReference"/>
        </w:rPr>
        <w:footnoteReference w:id="12"/>
      </w:r>
      <w:r>
        <w:t xml:space="preserve"> .</w:t>
      </w:r>
    </w:p>
    <w:p w14:paraId="7B076EDF" w14:textId="77777777" w:rsidR="0065150E" w:rsidRDefault="0065150E" w:rsidP="0014568A">
      <w:pPr>
        <w:pStyle w:val="Heading5"/>
      </w:pPr>
      <w:bookmarkStart w:id="393" w:name="_Toc68443270"/>
      <w:bookmarkStart w:id="394" w:name="_Toc361993648"/>
      <w:r>
        <w:t>3.1.2.7 Performance Parameters Interrelationship</w:t>
      </w:r>
      <w:bookmarkEnd w:id="393"/>
      <w:r>
        <w:rPr>
          <w:rStyle w:val="FootnoteReference"/>
        </w:rPr>
        <w:footnoteReference w:id="13"/>
      </w:r>
      <w:bookmarkEnd w:id="394"/>
    </w:p>
    <w:p w14:paraId="673549E9" w14:textId="77777777" w:rsidR="0065150E" w:rsidRDefault="0065150E" w:rsidP="0014568A">
      <w:pPr>
        <w:autoSpaceDE w:val="0"/>
        <w:autoSpaceDN w:val="0"/>
        <w:adjustRightInd w:val="0"/>
        <w:jc w:val="both"/>
        <w:rPr>
          <w:rFonts w:ascii="Arial,Bold" w:hAnsi="Arial,Bold" w:cs="Arial,Bold"/>
          <w:bCs/>
        </w:rPr>
      </w:pPr>
      <w:r>
        <w:t xml:space="preserve">In many instances, the characteristics of the eLoran system affect all or some of the performance parameters (e.g., the signal-to-noise ratio [SNR] affects accuracy and integrity).  Also, a characteristic may affect different parameters in different ways (e.g., the number of stations available to determine a fix may improve accuracy but may reduce integrity).  In addition, the impact of a performance parameter and system characteristic may differ from user community to user community.  These interrelationships and other possible interrelationships among performance factors, system characteristics, and user applications are optimized to meet the application’s requirements for shipborne receivers. </w:t>
      </w:r>
    </w:p>
    <w:p w14:paraId="026154E0" w14:textId="77777777" w:rsidR="0065150E" w:rsidRDefault="0065150E" w:rsidP="0014568A">
      <w:pPr>
        <w:pStyle w:val="Heading5"/>
      </w:pPr>
      <w:bookmarkStart w:id="395" w:name="_Toc361993649"/>
      <w:r>
        <w:t>3.1.2.8 Phase Factors</w:t>
      </w:r>
      <w:bookmarkEnd w:id="395"/>
    </w:p>
    <w:p w14:paraId="6B01D80F" w14:textId="77777777" w:rsidR="0065150E" w:rsidRDefault="0065150E" w:rsidP="0014568A">
      <w:pPr>
        <w:jc w:val="both"/>
      </w:pPr>
      <w:r>
        <w:t>An eLoran receiver takes Time of Arrival (TOA) measurements of the Loran signals. For the purpose of positioning, the TOA measurement is converted to a pseudo range by multiplication with the speed of light (</w:t>
      </w:r>
      <w:r>
        <w:rPr>
          <w:i/>
        </w:rPr>
        <w:t>c)</w:t>
      </w:r>
      <w:r>
        <w:t xml:space="preserve">. Since the Loran signals propagate through air and over a conducting surface, the propagation speed is lower than the speed of light in vacuum. The Time of Arrival needs to be corrected to compensate for the delay due to lower propagation speed. Refer to Figure 3.3 for an illustration of the definitions below and their relationship.  Appendix D also contains additional information on the various phase factors. </w:t>
      </w:r>
    </w:p>
    <w:p w14:paraId="40CAAA9E" w14:textId="77777777" w:rsidR="0065150E" w:rsidRDefault="0065150E" w:rsidP="0014568A">
      <w:pPr>
        <w:pStyle w:val="Heading6"/>
      </w:pPr>
      <w:bookmarkStart w:id="396" w:name="_Toc232576650"/>
      <w:bookmarkStart w:id="397" w:name="_Toc361993650"/>
      <w:r>
        <w:t>3.1.2.8.1 Primary Phase Factor</w:t>
      </w:r>
      <w:bookmarkEnd w:id="396"/>
      <w:bookmarkEnd w:id="397"/>
    </w:p>
    <w:p w14:paraId="3A0040D9" w14:textId="77777777" w:rsidR="0065150E" w:rsidRDefault="0065150E" w:rsidP="0014568A">
      <w:pPr>
        <w:autoSpaceDE w:val="0"/>
        <w:autoSpaceDN w:val="0"/>
        <w:adjustRightInd w:val="0"/>
        <w:jc w:val="both"/>
      </w:pPr>
      <w:r>
        <w:t xml:space="preserve">The primary phase factor (PF) accounts for the fact that the Loran signals propagate through the earth’s atmosphere as opposed to in free space (vacuum). The speed of light in atmosphere used is </w:t>
      </w:r>
      <m:oMath>
        <m:sSub>
          <m:sSubPr>
            <m:ctrlPr>
              <w:ins w:id="398" w:author="alang" w:date="2013-09-26T07:42:00Z">
                <w:rPr>
                  <w:rFonts w:ascii="Cambria Math" w:hAnsi="Cambria Math"/>
                  <w:i/>
                </w:rPr>
              </w:ins>
            </m:ctrlPr>
          </m:sSubPr>
          <m:e>
            <m:r>
              <w:rPr>
                <w:rFonts w:ascii="Cambria Math" w:hAnsi="Cambria Math"/>
              </w:rPr>
              <m:t>V</m:t>
            </m:r>
          </m:e>
          <m:sub>
            <m:r>
              <w:rPr>
                <w:rFonts w:ascii="Cambria Math" w:hAnsi="Cambria Math"/>
              </w:rPr>
              <m:t>pf</m:t>
            </m:r>
          </m:sub>
        </m:sSub>
      </m:oMath>
      <w:r>
        <w:t xml:space="preserve"> = 299691162 m/s which corresponds to an index of refraction of approximately 1.000338.  </w:t>
      </w:r>
    </w:p>
    <w:p w14:paraId="36C48951" w14:textId="77777777" w:rsidR="0065150E" w:rsidRDefault="0065150E" w:rsidP="0014568A">
      <w:pPr>
        <w:autoSpaceDE w:val="0"/>
        <w:autoSpaceDN w:val="0"/>
        <w:adjustRightInd w:val="0"/>
        <w:jc w:val="both"/>
      </w:pPr>
    </w:p>
    <w:p w14:paraId="2CD4C304" w14:textId="77777777" w:rsidR="0065150E" w:rsidRDefault="0065150E" w:rsidP="0014568A">
      <w:pPr>
        <w:autoSpaceDE w:val="0"/>
        <w:autoSpaceDN w:val="0"/>
        <w:adjustRightInd w:val="0"/>
      </w:pPr>
      <w:r>
        <w:t>The lower propagation speed is compensated for by a primary factor delay in the TOA processing. This is incorporated in Equation 3.1 discussed next.</w:t>
      </w:r>
    </w:p>
    <w:p w14:paraId="794A3B14" w14:textId="77777777" w:rsidR="0065150E" w:rsidRDefault="0065150E" w:rsidP="0014568A">
      <w:pPr>
        <w:autoSpaceDE w:val="0"/>
        <w:autoSpaceDN w:val="0"/>
        <w:adjustRightInd w:val="0"/>
      </w:pPr>
    </w:p>
    <w:p w14:paraId="2FC96B2C" w14:textId="77777777" w:rsidR="0065150E" w:rsidRDefault="0065150E" w:rsidP="0014568A">
      <w:pPr>
        <w:pStyle w:val="Heading6"/>
      </w:pPr>
      <w:bookmarkStart w:id="399" w:name="_Toc232576651"/>
      <w:bookmarkStart w:id="400" w:name="_Toc361993651"/>
      <w:r>
        <w:t>3.1.2.8.2 Secondary Phase Factor</w:t>
      </w:r>
      <w:bookmarkEnd w:id="399"/>
      <w:bookmarkEnd w:id="400"/>
    </w:p>
    <w:p w14:paraId="5D214908" w14:textId="77777777" w:rsidR="0065150E" w:rsidRDefault="0065150E" w:rsidP="0014568A">
      <w:pPr>
        <w:autoSpaceDE w:val="0"/>
        <w:autoSpaceDN w:val="0"/>
        <w:adjustRightInd w:val="0"/>
        <w:jc w:val="both"/>
      </w:pPr>
      <w:r>
        <w:t xml:space="preserve">The sea-water secondary phase factor (SF), reflects the fact that the Loran ground wave is further retarded when traveling over seawater as opposed to through the atmosphere.  Equation 3.1 calculates the total Primary Factor and Secondary Factor phase delay </w:t>
      </w:r>
      <w:r>
        <w:rPr>
          <w:i/>
        </w:rPr>
        <w:t>p</w:t>
      </w:r>
      <w:r>
        <w:t xml:space="preserve"> in meters</w:t>
      </w:r>
      <w:r>
        <w:rPr>
          <w:rStyle w:val="FootnoteReference"/>
        </w:rPr>
        <w:footnoteReference w:id="14"/>
      </w:r>
      <w:r>
        <w:t xml:space="preserve">  </w:t>
      </w:r>
    </w:p>
    <w:p w14:paraId="60FB8DC6" w14:textId="77777777" w:rsidR="0065150E" w:rsidRDefault="0065150E" w:rsidP="0014568A">
      <w:pPr>
        <w:autoSpaceDE w:val="0"/>
        <w:autoSpaceDN w:val="0"/>
        <w:adjustRightInd w:val="0"/>
      </w:pPr>
    </w:p>
    <w:p w14:paraId="2D7AC4EA" w14:textId="77777777" w:rsidR="0065150E" w:rsidRDefault="0065150E" w:rsidP="0014568A">
      <w:pPr>
        <w:autoSpaceDE w:val="0"/>
        <w:autoSpaceDN w:val="0"/>
        <w:adjustRightInd w:val="0"/>
        <w:jc w:val="center"/>
      </w:pPr>
      <w:r w:rsidRPr="00F82354">
        <w:rPr>
          <w:position w:val="-24"/>
        </w:rPr>
        <w:object w:dxaOrig="4700" w:dyaOrig="620" w14:anchorId="65393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8pt;height:30.7pt" o:ole="">
            <v:imagedata r:id="rId20" o:title=""/>
          </v:shape>
          <o:OLEObject Type="Embed" ProgID="Equation.3" ShapeID="_x0000_i1025" DrawAspect="Content" ObjectID="_1472648639" r:id="rId21"/>
        </w:object>
      </w:r>
      <w:r>
        <w:tab/>
      </w:r>
      <w:r>
        <w:tab/>
      </w:r>
      <w:r>
        <w:tab/>
      </w:r>
      <w:r>
        <w:tab/>
        <w:t>Equation 3.1</w:t>
      </w:r>
    </w:p>
    <w:p w14:paraId="59E112A2" w14:textId="77777777" w:rsidR="0065150E" w:rsidRDefault="0065150E" w:rsidP="0014568A">
      <w:pPr>
        <w:autoSpaceDE w:val="0"/>
        <w:autoSpaceDN w:val="0"/>
        <w:adjustRightInd w:val="0"/>
      </w:pPr>
    </w:p>
    <w:p w14:paraId="2A94B196" w14:textId="77777777" w:rsidR="0065150E" w:rsidRDefault="0065150E" w:rsidP="0014568A">
      <w:pPr>
        <w:ind w:left="556"/>
      </w:pPr>
      <w:r>
        <w:t>where</w:t>
      </w:r>
    </w:p>
    <w:p w14:paraId="256D8E14" w14:textId="77777777" w:rsidR="0065150E" w:rsidRDefault="0065150E" w:rsidP="0014568A">
      <w:pPr>
        <w:tabs>
          <w:tab w:val="left" w:pos="1843"/>
        </w:tabs>
        <w:spacing w:after="120"/>
        <w:ind w:left="2127" w:hanging="1570"/>
      </w:pPr>
      <w:r>
        <w:rPr>
          <w:i/>
        </w:rPr>
        <w:t>p</w:t>
      </w:r>
      <w:r>
        <w:rPr>
          <w:i/>
        </w:rPr>
        <w:tab/>
      </w:r>
      <w:r>
        <w:t>=</w:t>
      </w:r>
      <w:r>
        <w:tab/>
        <w:t>phase delay in metres,</w:t>
      </w:r>
    </w:p>
    <w:p w14:paraId="76F04CC9" w14:textId="77777777" w:rsidR="0065150E" w:rsidRDefault="0065150E"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BBEABB5" w14:textId="77777777" w:rsidR="0065150E" w:rsidRDefault="0065150E" w:rsidP="0014568A">
      <w:pPr>
        <w:tabs>
          <w:tab w:val="left" w:pos="1843"/>
        </w:tabs>
        <w:spacing w:after="120"/>
        <w:ind w:left="2127" w:hanging="1570"/>
      </w:pPr>
      <w:r>
        <w:rPr>
          <w:i/>
        </w:rPr>
        <w:t>e</w:t>
      </w:r>
      <w:r>
        <w:rPr>
          <w:i/>
        </w:rPr>
        <w:tab/>
      </w:r>
      <w:r>
        <w:t>=</w:t>
      </w:r>
      <w:r>
        <w:tab/>
        <w:t>base of natural logarithm = 2.71828,</w:t>
      </w:r>
    </w:p>
    <w:p w14:paraId="5CCE4626" w14:textId="77777777" w:rsidR="0065150E" w:rsidRDefault="0065150E" w:rsidP="0014568A">
      <w:pPr>
        <w:tabs>
          <w:tab w:val="left" w:pos="1843"/>
        </w:tabs>
        <w:spacing w:after="120"/>
        <w:ind w:left="2127" w:hanging="1570"/>
      </w:pPr>
      <w:r>
        <w:rPr>
          <w:i/>
        </w:rPr>
        <w:t>B</w:t>
      </w:r>
      <w:r>
        <w:rPr>
          <w:vertAlign w:val="subscript"/>
        </w:rPr>
        <w:t>1..5</w:t>
      </w:r>
      <w:r>
        <w:t xml:space="preserve"> </w:t>
      </w:r>
      <w:r>
        <w:tab/>
        <w:t>=</w:t>
      </w:r>
      <w:r>
        <w:tab/>
        <w:t>coefficients for all-seawater path.</w:t>
      </w:r>
    </w:p>
    <w:tbl>
      <w:tblPr>
        <w:tblW w:w="0" w:type="auto"/>
        <w:jc w:val="center"/>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tblGrid>
      <w:tr w:rsidR="0065150E" w14:paraId="1474719D"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70660255" w14:textId="77777777" w:rsidR="0065150E" w:rsidRDefault="0065150E" w:rsidP="0014568A">
            <w:r>
              <w:rPr>
                <w:i/>
              </w:rPr>
              <w:t>B</w:t>
            </w:r>
            <w:r>
              <w:rPr>
                <w:vertAlign w:val="subscript"/>
              </w:rPr>
              <w:t>1</w:t>
            </w:r>
            <w:r>
              <w:t xml:space="preserve"> = -111</w:t>
            </w:r>
          </w:p>
        </w:tc>
      </w:tr>
      <w:tr w:rsidR="0065150E" w14:paraId="30CD1B16"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52375BE4" w14:textId="77777777" w:rsidR="0065150E" w:rsidRDefault="0065150E" w:rsidP="0014568A">
            <w:r>
              <w:rPr>
                <w:i/>
              </w:rPr>
              <w:t>B</w:t>
            </w:r>
            <w:r>
              <w:rPr>
                <w:vertAlign w:val="subscript"/>
              </w:rPr>
              <w:t>2</w:t>
            </w:r>
            <w:r>
              <w:t xml:space="preserve"> = 98.20</w:t>
            </w:r>
          </w:p>
        </w:tc>
      </w:tr>
      <w:tr w:rsidR="0065150E" w14:paraId="372E3050"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4794EBFD" w14:textId="77777777" w:rsidR="0065150E" w:rsidRDefault="0065150E" w:rsidP="0014568A">
            <w:r>
              <w:rPr>
                <w:i/>
              </w:rPr>
              <w:t>B</w:t>
            </w:r>
            <w:r>
              <w:rPr>
                <w:vertAlign w:val="subscript"/>
              </w:rPr>
              <w:t>3</w:t>
            </w:r>
            <w:r>
              <w:t xml:space="preserve"> = 13</w:t>
            </w:r>
          </w:p>
        </w:tc>
      </w:tr>
      <w:tr w:rsidR="0065150E" w14:paraId="5DBE73D5"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02003A05" w14:textId="77777777" w:rsidR="0065150E" w:rsidRDefault="0065150E" w:rsidP="0014568A">
            <w:r>
              <w:rPr>
                <w:i/>
              </w:rPr>
              <w:t>B</w:t>
            </w:r>
            <w:r>
              <w:rPr>
                <w:vertAlign w:val="subscript"/>
              </w:rPr>
              <w:t>4</w:t>
            </w:r>
            <w:r>
              <w:t xml:space="preserve"> = 113</w:t>
            </w:r>
          </w:p>
        </w:tc>
      </w:tr>
      <w:tr w:rsidR="0065150E" w14:paraId="24B24A3E"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6E6E9E0D" w14:textId="77777777" w:rsidR="0065150E" w:rsidRDefault="0065150E" w:rsidP="0014568A">
            <w:r>
              <w:rPr>
                <w:i/>
              </w:rPr>
              <w:t>B</w:t>
            </w:r>
            <w:r>
              <w:rPr>
                <w:vertAlign w:val="subscript"/>
              </w:rPr>
              <w:t>5</w:t>
            </w:r>
            <w:r>
              <w:t xml:space="preserve"> = 0</w:t>
            </w:r>
          </w:p>
        </w:tc>
      </w:tr>
    </w:tbl>
    <w:p w14:paraId="66D6E731" w14:textId="77777777" w:rsidR="0065150E" w:rsidRDefault="0065150E" w:rsidP="0014568A">
      <w:pPr>
        <w:tabs>
          <w:tab w:val="left" w:pos="1843"/>
        </w:tabs>
        <w:spacing w:before="120" w:after="120"/>
        <w:jc w:val="both"/>
      </w:pPr>
      <w:r>
        <w:t xml:space="preserve">In order to calculate the phase delay in seconds, </w:t>
      </w:r>
      <w:r>
        <w:rPr>
          <w:i/>
        </w:rPr>
        <w:t>p</w:t>
      </w:r>
      <w:r>
        <w:t xml:space="preserve"> in Equation 3.1 needs to be divided by the speed of light in vacuum, </w:t>
      </w:r>
      <w:r>
        <w:rPr>
          <w:i/>
        </w:rPr>
        <w:t xml:space="preserve">c </w:t>
      </w:r>
      <w:r>
        <w:t>(299792458 m/s).</w:t>
      </w:r>
    </w:p>
    <w:p w14:paraId="5D702541" w14:textId="77777777" w:rsidR="0065150E" w:rsidRDefault="0065150E" w:rsidP="0014568A">
      <w:pPr>
        <w:tabs>
          <w:tab w:val="left" w:pos="1843"/>
        </w:tabs>
        <w:spacing w:before="120" w:after="120"/>
        <w:ind w:left="10" w:hanging="10"/>
        <w:jc w:val="both"/>
      </w:pPr>
      <w:r>
        <w:t>The user receiver compensates for Primary Factor and Secondary Factor delays using Equation 3.1.</w:t>
      </w:r>
    </w:p>
    <w:p w14:paraId="32522261" w14:textId="77777777" w:rsidR="0065150E" w:rsidRDefault="0065150E" w:rsidP="0014568A">
      <w:pPr>
        <w:pStyle w:val="Heading6"/>
      </w:pPr>
      <w:bookmarkStart w:id="401" w:name="_Toc361993652"/>
      <w:r>
        <w:t>3.1.2.8.3 Additional Secondary Phase Factor (nominal)</w:t>
      </w:r>
      <w:bookmarkEnd w:id="401"/>
      <w:r>
        <w:t xml:space="preserve"> </w:t>
      </w:r>
    </w:p>
    <w:p w14:paraId="13FDAF12" w14:textId="77777777" w:rsidR="0065150E" w:rsidRDefault="0065150E" w:rsidP="0014568A">
      <w:pPr>
        <w:jc w:val="both"/>
      </w:pPr>
      <w:r>
        <w:t xml:space="preserve">The Additional Secondary Phase Factor (ASF), accounts for the additional delay caused by signal propagation over land and elevated terrain when compared to the delay experienced over sea-water. Depending on the receiver’s location, signals from some eLoran transmitters may have traveled hundreds of kilometers over land and must be corrected to account for the additional delay imparted by the non-seawater portion of the signal path. An ASF is the cumulative delay the signal experiences when traveling over sections of land with different ground conductivity. </w:t>
      </w:r>
    </w:p>
    <w:p w14:paraId="0631F220" w14:textId="77777777" w:rsidR="0065150E" w:rsidRDefault="0065150E" w:rsidP="0014568A"/>
    <w:p w14:paraId="45226C06" w14:textId="77777777" w:rsidR="0065150E" w:rsidRDefault="0065150E" w:rsidP="0014568A">
      <w:pPr>
        <w:jc w:val="both"/>
      </w:pPr>
      <w:r>
        <w:t xml:space="preserve">The eLoran service provider publishes ASFs for a geographic area of interest (e.g. a Harbor Entrance and Approach area). ASFs are published as a nominal ASF value and an ASF grid provides the difference from the nominal value as a function of geographic location within the grid for each eLoran station. The receiver determines the ASF value for its location by adding the nominal ASF value with the ASF grid value for its location. </w:t>
      </w:r>
    </w:p>
    <w:p w14:paraId="5496F713" w14:textId="77777777" w:rsidR="0065150E" w:rsidRDefault="0065150E" w:rsidP="0014568A"/>
    <w:p w14:paraId="3E916606" w14:textId="77777777" w:rsidR="0065150E" w:rsidRDefault="0065150E" w:rsidP="0014568A">
      <w:r>
        <w:t>ASF = ASF</w:t>
      </w:r>
      <w:r>
        <w:rPr>
          <w:vertAlign w:val="subscript"/>
        </w:rPr>
        <w:t>nominal</w:t>
      </w:r>
      <w:r>
        <w:t xml:space="preserve"> + ASF</w:t>
      </w:r>
      <w:r>
        <w:rPr>
          <w:vertAlign w:val="subscript"/>
        </w:rPr>
        <w:t>grid</w:t>
      </w:r>
      <w:r>
        <w:tab/>
      </w:r>
      <w:r>
        <w:tab/>
      </w:r>
      <w:r>
        <w:tab/>
      </w:r>
      <w:r>
        <w:tab/>
      </w:r>
      <w:r>
        <w:tab/>
      </w:r>
      <w:r>
        <w:tab/>
      </w:r>
      <w:r>
        <w:tab/>
        <w:t>Equation 3.2</w:t>
      </w:r>
    </w:p>
    <w:p w14:paraId="6B03D103" w14:textId="77777777" w:rsidR="0065150E" w:rsidRDefault="0065150E" w:rsidP="0014568A"/>
    <w:p w14:paraId="0C766252" w14:textId="77777777" w:rsidR="0065150E" w:rsidRDefault="0065150E" w:rsidP="0014568A">
      <w:pPr>
        <w:jc w:val="both"/>
      </w:pPr>
      <w:r>
        <w:t>The eLoran service provider shall use Equation 3.1 in generating the nominal ASF and ASF grid values for publication. The user receiver shall use equation 3.1 to compensate for PF and SF delays in addition to the ASF delay.  ASFs are provided in microseconds. Even with the corrections, there are still residual errors.  The difference in ASF between locations does vary slightly thus resulting in some errors from the constant difference grid.</w:t>
      </w:r>
    </w:p>
    <w:p w14:paraId="34A68B94" w14:textId="77777777" w:rsidR="0065150E" w:rsidRDefault="0065150E" w:rsidP="0014568A">
      <w:pPr>
        <w:jc w:val="both"/>
      </w:pPr>
    </w:p>
    <w:p w14:paraId="7445718C" w14:textId="77777777" w:rsidR="0065150E" w:rsidRDefault="0065150E" w:rsidP="0014568A">
      <w:pPr>
        <w:jc w:val="both"/>
      </w:pPr>
      <w:r w:rsidRPr="00BC02C5">
        <w:t>Should the eLoran service provider offer ASF measurement error bound data, this should be employed by the receiver manufacturer in the computation of HPL.</w:t>
      </w:r>
      <w:r>
        <w:t xml:space="preserve"> </w:t>
      </w:r>
    </w:p>
    <w:p w14:paraId="2721FE53" w14:textId="77777777" w:rsidR="0065150E" w:rsidRDefault="0065150E" w:rsidP="0014568A">
      <w:pPr>
        <w:jc w:val="both"/>
      </w:pPr>
    </w:p>
    <w:p w14:paraId="5E26705F" w14:textId="77777777" w:rsidR="0065150E" w:rsidRDefault="0065150E" w:rsidP="0014568A">
      <w:pPr>
        <w:jc w:val="both"/>
      </w:pPr>
      <w:r>
        <w:t xml:space="preserve">A recommended service provider ASF data format is presented in Appendix D. </w:t>
      </w:r>
    </w:p>
    <w:p w14:paraId="03B1CB86" w14:textId="77777777" w:rsidR="0065150E" w:rsidRDefault="0065150E" w:rsidP="0014568A"/>
    <w:p w14:paraId="56D99371" w14:textId="77777777" w:rsidR="0065150E" w:rsidRDefault="0065150E" w:rsidP="0014568A">
      <w:pPr>
        <w:pStyle w:val="Heading6"/>
      </w:pPr>
      <w:bookmarkStart w:id="402" w:name="_Toc361993653"/>
      <w:r>
        <w:rPr>
          <w:rStyle w:val="CharChar"/>
          <w:color w:val="auto"/>
        </w:rPr>
        <w:t xml:space="preserve">3.1.2.8.4 </w:t>
      </w:r>
      <w:r>
        <w:t>Differential-Loran Corrections</w:t>
      </w:r>
      <w:bookmarkEnd w:id="402"/>
    </w:p>
    <w:p w14:paraId="73FA45FE" w14:textId="77777777" w:rsidR="0065150E" w:rsidRDefault="0065150E" w:rsidP="0014568A">
      <w:pPr>
        <w:jc w:val="both"/>
      </w:pPr>
      <w:r>
        <w:t>In order to provide the highest possible eLoran accuracy, the maritime service provider installs a differential-Loran (DLoran) Reference Station in a static location close to the area of interest. This Reference Station calculates differential-Loran corrections and broadcasts them through the Loran Data Channel of one or more eLoran transmitters within range. The differential correction compensates for any temporal variations in Primary Factor, Secondary Factor and Additionally Secondary Factor delays, as well as possible errors in transmitter UTC synchronisation.  Differential-Loran corrections are provided in units of microseconds. The difference between the location of the differential Reference Station and the location of the user equipment can result in errors.</w:t>
      </w:r>
    </w:p>
    <w:p w14:paraId="635C0959" w14:textId="77777777" w:rsidR="0065150E" w:rsidRDefault="0065150E" w:rsidP="0014568A"/>
    <w:p w14:paraId="5CDF80B5" w14:textId="77777777" w:rsidR="0065150E" w:rsidRDefault="0065150E" w:rsidP="0014568A">
      <w:r>
        <w:t xml:space="preserve">The differential data format is presented in Appendix B. </w:t>
      </w:r>
    </w:p>
    <w:p w14:paraId="055996BE" w14:textId="77777777" w:rsidR="0065150E" w:rsidRDefault="0065150E" w:rsidP="0014568A"/>
    <w:p w14:paraId="58F8BB95" w14:textId="77777777" w:rsidR="0065150E" w:rsidRDefault="0065150E" w:rsidP="0014568A">
      <w:pPr>
        <w:pStyle w:val="Heading6"/>
      </w:pPr>
      <w:bookmarkStart w:id="403" w:name="_Toc361993654"/>
      <w:r>
        <w:t>3.1.2.8.5 Time of Arrival Processing</w:t>
      </w:r>
      <w:bookmarkEnd w:id="403"/>
    </w:p>
    <w:p w14:paraId="594124AF" w14:textId="77777777" w:rsidR="0065150E" w:rsidRDefault="0065150E" w:rsidP="0014568A">
      <w:pPr>
        <w:jc w:val="both"/>
      </w:pPr>
      <w:r>
        <w:t>The received Time of Arrival of an eLoran station converts to a pseudo-range measurement according to Equation 3.3</w:t>
      </w:r>
    </w:p>
    <w:p w14:paraId="33293A72" w14:textId="77777777" w:rsidR="0065150E" w:rsidRDefault="0065150E" w:rsidP="0014568A"/>
    <w:p w14:paraId="4FB3FE55" w14:textId="77777777" w:rsidR="0065150E" w:rsidRDefault="0065150E" w:rsidP="0014568A">
      <w:pPr>
        <w:ind w:firstLine="720"/>
        <w:rPr>
          <w:lang w:val="pt-PT"/>
        </w:rPr>
      </w:pPr>
      <w:r>
        <w:rPr>
          <w:lang w:val="pt-PT"/>
        </w:rPr>
        <w:t>PR = TOA*</w:t>
      </w:r>
      <w:r>
        <w:rPr>
          <w:i/>
          <w:lang w:val="pt-PT"/>
        </w:rPr>
        <w:t xml:space="preserve">c </w:t>
      </w:r>
      <w:r>
        <w:rPr>
          <w:lang w:val="pt-PT"/>
        </w:rPr>
        <w:t xml:space="preserve">- </w:t>
      </w:r>
      <w:r>
        <w:rPr>
          <w:i/>
          <w:lang w:val="pt-PT"/>
        </w:rPr>
        <w:t>p</w:t>
      </w:r>
      <w:r>
        <w:rPr>
          <w:lang w:val="pt-PT"/>
        </w:rPr>
        <w:t xml:space="preserve"> – (ASF + </w:t>
      </w:r>
      <w:r>
        <w:t>δ</w:t>
      </w:r>
      <w:r>
        <w:rPr>
          <w:lang w:val="pt-PT"/>
        </w:rPr>
        <w:t>)*1e6*</w:t>
      </w:r>
      <w:r>
        <w:rPr>
          <w:i/>
          <w:lang w:val="pt-PT"/>
        </w:rPr>
        <w:t>c</w:t>
      </w:r>
      <w:r>
        <w:rPr>
          <w:lang w:val="pt-PT"/>
        </w:rPr>
        <w:t xml:space="preserve"> </w:t>
      </w:r>
      <w:r>
        <w:rPr>
          <w:lang w:val="pt-PT"/>
        </w:rPr>
        <w:tab/>
      </w:r>
      <w:r>
        <w:rPr>
          <w:lang w:val="pt-PT"/>
        </w:rPr>
        <w:tab/>
      </w:r>
      <w:r>
        <w:rPr>
          <w:lang w:val="pt-PT"/>
        </w:rPr>
        <w:tab/>
      </w:r>
      <w:r>
        <w:rPr>
          <w:lang w:val="pt-PT"/>
        </w:rPr>
        <w:tab/>
        <w:t>Equation 3.3</w:t>
      </w:r>
    </w:p>
    <w:p w14:paraId="4730D154" w14:textId="77777777" w:rsidR="0065150E" w:rsidRDefault="0065150E" w:rsidP="0014568A">
      <w:pPr>
        <w:rPr>
          <w:lang w:val="pt-PT"/>
        </w:rPr>
      </w:pPr>
    </w:p>
    <w:p w14:paraId="36DB642D" w14:textId="77777777" w:rsidR="0065150E" w:rsidRDefault="0065150E" w:rsidP="0014568A">
      <w:pPr>
        <w:ind w:left="556"/>
      </w:pPr>
      <w:r>
        <w:t>where</w:t>
      </w:r>
    </w:p>
    <w:p w14:paraId="199ED1F7" w14:textId="77777777" w:rsidR="0065150E" w:rsidRDefault="0065150E" w:rsidP="0014568A">
      <w:pPr>
        <w:tabs>
          <w:tab w:val="left" w:pos="1843"/>
        </w:tabs>
        <w:spacing w:after="120"/>
        <w:ind w:left="2127" w:hanging="1570"/>
      </w:pPr>
      <w:r>
        <w:t>PR</w:t>
      </w:r>
      <w:r>
        <w:tab/>
        <w:t>=</w:t>
      </w:r>
      <w:r>
        <w:tab/>
        <w:t>Pseudo range in meters</w:t>
      </w:r>
    </w:p>
    <w:p w14:paraId="7CE9AC5F" w14:textId="77777777" w:rsidR="0065150E" w:rsidRDefault="0065150E" w:rsidP="0014568A">
      <w:pPr>
        <w:tabs>
          <w:tab w:val="left" w:pos="1843"/>
        </w:tabs>
        <w:spacing w:after="120"/>
        <w:ind w:left="2127" w:hanging="1570"/>
      </w:pPr>
      <w:r>
        <w:t>TOA</w:t>
      </w:r>
      <w:r>
        <w:tab/>
        <w:t>=</w:t>
      </w:r>
      <w:r>
        <w:tab/>
        <w:t>Time of Arrival in seconds</w:t>
      </w:r>
    </w:p>
    <w:p w14:paraId="2B86A8D5" w14:textId="77777777" w:rsidR="0065150E" w:rsidRDefault="0065150E" w:rsidP="0014568A">
      <w:pPr>
        <w:tabs>
          <w:tab w:val="left" w:pos="1843"/>
        </w:tabs>
        <w:spacing w:after="120"/>
        <w:ind w:left="2127" w:hanging="1570"/>
      </w:pPr>
      <w:r>
        <w:rPr>
          <w:i/>
        </w:rPr>
        <w:t>c</w:t>
      </w:r>
      <w:r>
        <w:rPr>
          <w:i/>
        </w:rPr>
        <w:tab/>
        <w:t>=</w:t>
      </w:r>
      <w:r>
        <w:rPr>
          <w:i/>
        </w:rPr>
        <w:tab/>
      </w:r>
      <w:r>
        <w:t>speed of light in vacuum</w:t>
      </w:r>
    </w:p>
    <w:p w14:paraId="6807B1A4" w14:textId="77777777" w:rsidR="0065150E" w:rsidRDefault="0065150E" w:rsidP="0014568A">
      <w:pPr>
        <w:tabs>
          <w:tab w:val="left" w:pos="1843"/>
        </w:tabs>
        <w:spacing w:after="120"/>
        <w:ind w:left="2127" w:hanging="1570"/>
      </w:pPr>
      <w:r>
        <w:rPr>
          <w:i/>
        </w:rPr>
        <w:t>p</w:t>
      </w:r>
      <w:r>
        <w:rPr>
          <w:i/>
        </w:rPr>
        <w:tab/>
      </w:r>
      <w:r>
        <w:t>=</w:t>
      </w:r>
      <w:r>
        <w:tab/>
        <w:t>phase delay in metres (equation 3.1); PF+SF</w:t>
      </w:r>
    </w:p>
    <w:p w14:paraId="0A36DE9C" w14:textId="77777777" w:rsidR="0065150E" w:rsidRDefault="0065150E" w:rsidP="0014568A">
      <w:pPr>
        <w:tabs>
          <w:tab w:val="left" w:pos="1843"/>
        </w:tabs>
        <w:spacing w:after="120"/>
        <w:ind w:left="2127" w:hanging="1570"/>
      </w:pPr>
      <w:r>
        <w:t>ASF</w:t>
      </w:r>
      <w:r>
        <w:rPr>
          <w:i/>
        </w:rPr>
        <w:tab/>
      </w:r>
      <w:r>
        <w:t xml:space="preserve">= </w:t>
      </w:r>
      <w:r>
        <w:tab/>
        <w:t>published ASF in microseconds (equation 3.2)</w:t>
      </w:r>
    </w:p>
    <w:p w14:paraId="7606CE13" w14:textId="77777777" w:rsidR="0065150E" w:rsidRDefault="0065150E" w:rsidP="0014568A">
      <w:pPr>
        <w:tabs>
          <w:tab w:val="left" w:pos="1843"/>
        </w:tabs>
        <w:spacing w:after="120"/>
        <w:ind w:left="2127" w:hanging="1570"/>
      </w:pPr>
      <w:r>
        <w:t>δ</w:t>
      </w:r>
      <w:r>
        <w:rPr>
          <w:i/>
        </w:rPr>
        <w:tab/>
      </w:r>
      <w:r>
        <w:t>=</w:t>
      </w:r>
      <w:r>
        <w:tab/>
        <w:t>differential eLoran corrections in microseconds,</w:t>
      </w:r>
    </w:p>
    <w:p w14:paraId="7E1CB313" w14:textId="77777777" w:rsidR="0065150E" w:rsidRDefault="0065150E" w:rsidP="0014568A">
      <w:pPr>
        <w:tabs>
          <w:tab w:val="left" w:pos="1843"/>
        </w:tabs>
        <w:spacing w:after="120"/>
        <w:ind w:left="2127" w:hanging="1570"/>
      </w:pPr>
    </w:p>
    <w:p w14:paraId="2E0EC9A1" w14:textId="77777777" w:rsidR="0065150E" w:rsidRDefault="0065150E" w:rsidP="0014568A">
      <w:pPr>
        <w:keepNext/>
        <w:jc w:val="center"/>
      </w:pPr>
      <w:r>
        <w:rPr>
          <w:noProof/>
          <w:lang w:val="en-IE" w:eastAsia="en-IE"/>
        </w:rPr>
        <w:drawing>
          <wp:inline distT="0" distB="0" distL="0" distR="0" wp14:anchorId="5F5453BC" wp14:editId="411D36F4">
            <wp:extent cx="5478145" cy="2078355"/>
            <wp:effectExtent l="19050" t="0" r="8255" b="0"/>
            <wp:docPr id="13" name="Picture 13" descr="Phase Factor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ase Factor Relationship"/>
                    <pic:cNvPicPr>
                      <a:picLocks noChangeAspect="1" noChangeArrowheads="1"/>
                    </pic:cNvPicPr>
                  </pic:nvPicPr>
                  <pic:blipFill>
                    <a:blip r:embed="rId22" cstate="print"/>
                    <a:srcRect/>
                    <a:stretch>
                      <a:fillRect/>
                    </a:stretch>
                  </pic:blipFill>
                  <pic:spPr bwMode="auto">
                    <a:xfrm>
                      <a:off x="0" y="0"/>
                      <a:ext cx="5478145" cy="2078355"/>
                    </a:xfrm>
                    <a:prstGeom prst="rect">
                      <a:avLst/>
                    </a:prstGeom>
                    <a:noFill/>
                    <a:ln w="9525">
                      <a:noFill/>
                      <a:miter lim="800000"/>
                      <a:headEnd/>
                      <a:tailEnd/>
                    </a:ln>
                  </pic:spPr>
                </pic:pic>
              </a:graphicData>
            </a:graphic>
          </wp:inline>
        </w:drawing>
      </w:r>
    </w:p>
    <w:p w14:paraId="0859E45B" w14:textId="77777777" w:rsidR="0065150E" w:rsidRDefault="0065150E" w:rsidP="0014568A">
      <w:pPr>
        <w:pStyle w:val="Figure1"/>
        <w:rPr>
          <w:sz w:val="36"/>
          <w:szCs w:val="36"/>
        </w:rPr>
      </w:pPr>
      <w:bookmarkStart w:id="404" w:name="_Ref242768619"/>
      <w:r>
        <w:t>Figure 3.3</w:t>
      </w:r>
      <w:bookmarkEnd w:id="404"/>
      <w:r>
        <w:t>.  Components and factors affecting measured time of arrival using alternative definition of PF.</w:t>
      </w:r>
    </w:p>
    <w:p w14:paraId="7B9A39BE" w14:textId="77777777" w:rsidR="0065150E" w:rsidRDefault="0065150E" w:rsidP="0014568A">
      <w:pPr>
        <w:pStyle w:val="Heading5"/>
      </w:pPr>
      <w:bookmarkStart w:id="405" w:name="_Toc361993655"/>
      <w:r>
        <w:lastRenderedPageBreak/>
        <w:t>3.1.2.9. Standard Zero Crossing</w:t>
      </w:r>
      <w:bookmarkEnd w:id="405"/>
      <w:r>
        <w:t xml:space="preserve"> </w:t>
      </w:r>
    </w:p>
    <w:p w14:paraId="66A62130" w14:textId="77777777" w:rsidR="0065150E" w:rsidRDefault="0065150E" w:rsidP="0014568A">
      <w:pPr>
        <w:jc w:val="both"/>
      </w:pPr>
      <w:r>
        <w:t>Referring to Figure 3.2 the Standard Zero Crossing (SZC) is the positive zero crossing at the point 30 microseconds into a positively phase coded pulse on the antenna-current waveform.  This zero crossing is phase-locked to the eLoran station’s cesium time reference.  The standard zero crossing is used as a timing reference for measurement of eLoran signal specifications.</w:t>
      </w:r>
    </w:p>
    <w:p w14:paraId="0E540F53" w14:textId="77777777" w:rsidR="0065150E" w:rsidRDefault="0065150E" w:rsidP="0014568A">
      <w:pPr>
        <w:jc w:val="both"/>
      </w:pPr>
    </w:p>
    <w:p w14:paraId="49DC914F" w14:textId="77777777" w:rsidR="0065150E" w:rsidRDefault="0065150E" w:rsidP="0014568A">
      <w:pPr>
        <w:pStyle w:val="Heading5"/>
      </w:pPr>
      <w:bookmarkStart w:id="406" w:name="_Toc361993656"/>
      <w:r>
        <w:t>3.1.2.10  Envelope to Cycle Difference</w:t>
      </w:r>
      <w:bookmarkEnd w:id="406"/>
    </w:p>
    <w:p w14:paraId="2DBF5958"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The Envelope to Cycle Difference (ECD) has both a near-field value as well as a far-field value.  The difference is that one is measured at the ground return on the base of the transmitting antenna and the other determined at the user location.  See Figure 3.4.</w:t>
      </w:r>
    </w:p>
    <w:p w14:paraId="20D3500D" w14:textId="77777777" w:rsidR="0065150E" w:rsidRDefault="0065150E" w:rsidP="0014568A">
      <w:pPr>
        <w:autoSpaceDE w:val="0"/>
        <w:autoSpaceDN w:val="0"/>
        <w:adjustRightInd w:val="0"/>
        <w:rPr>
          <w:rFonts w:ascii="Arial,Bold" w:hAnsi="Arial,Bold" w:cs="Arial,Bold"/>
          <w:bCs/>
        </w:rPr>
      </w:pPr>
    </w:p>
    <w:p w14:paraId="65B2B659" w14:textId="77777777" w:rsidR="0065150E" w:rsidRDefault="0065150E" w:rsidP="0014568A">
      <w:pPr>
        <w:ind w:left="360"/>
        <w:jc w:val="center"/>
      </w:pPr>
      <w:r>
        <w:rPr>
          <w:noProof/>
          <w:lang w:val="en-IE" w:eastAsia="en-IE"/>
        </w:rPr>
        <w:drawing>
          <wp:inline distT="0" distB="0" distL="0" distR="0" wp14:anchorId="18D1F873" wp14:editId="4A350408">
            <wp:extent cx="5037455" cy="323342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037455" cy="3233420"/>
                    </a:xfrm>
                    <a:prstGeom prst="rect">
                      <a:avLst/>
                    </a:prstGeom>
                    <a:noFill/>
                    <a:ln w="9525">
                      <a:noFill/>
                      <a:miter lim="800000"/>
                      <a:headEnd/>
                      <a:tailEnd/>
                    </a:ln>
                  </pic:spPr>
                </pic:pic>
              </a:graphicData>
            </a:graphic>
          </wp:inline>
        </w:drawing>
      </w:r>
    </w:p>
    <w:p w14:paraId="140A53F2" w14:textId="77777777" w:rsidR="0065150E" w:rsidRDefault="0065150E" w:rsidP="0014568A">
      <w:pPr>
        <w:pStyle w:val="Figure1"/>
      </w:pPr>
      <w:r>
        <w:t>Figure 3.4  eLoran pulses with ECD’s of -3, 0 and +3 microseconds</w:t>
      </w:r>
    </w:p>
    <w:p w14:paraId="6B4315B2" w14:textId="77777777" w:rsidR="0065150E" w:rsidRDefault="0065150E" w:rsidP="0014568A">
      <w:pPr>
        <w:autoSpaceDE w:val="0"/>
        <w:autoSpaceDN w:val="0"/>
        <w:adjustRightInd w:val="0"/>
        <w:rPr>
          <w:rFonts w:ascii="Arial,Bold" w:hAnsi="Arial,Bold" w:cs="Arial,Bold"/>
          <w:bCs/>
        </w:rPr>
      </w:pPr>
    </w:p>
    <w:p w14:paraId="07A44301" w14:textId="77777777" w:rsidR="0065150E" w:rsidRDefault="0065150E" w:rsidP="0014568A">
      <w:pPr>
        <w:pStyle w:val="Heading6"/>
      </w:pPr>
      <w:bookmarkStart w:id="407" w:name="_Toc361993657"/>
      <w:r>
        <w:t>3.1.2.10.1 Envelope to Cycle Difference at the Transmitter</w:t>
      </w:r>
      <w:bookmarkEnd w:id="407"/>
    </w:p>
    <w:p w14:paraId="43AB4239" w14:textId="77777777" w:rsidR="0065150E" w:rsidRDefault="0065150E" w:rsidP="0014568A">
      <w:pPr>
        <w:jc w:val="both"/>
      </w:pPr>
      <w:r>
        <w:t>This effective shift in time position of the envelope ahead or behind the standard sampling point (at the transmitter) is known as Envelope-to Cycle Difference (ECD).</w:t>
      </w:r>
    </w:p>
    <w:p w14:paraId="1C185BC7" w14:textId="77777777" w:rsidR="0065150E" w:rsidRDefault="0065150E" w:rsidP="0014568A">
      <w:pPr>
        <w:jc w:val="both"/>
      </w:pPr>
      <w:r>
        <w:t>An ECD = 0 is mathematically defined as the signal condition occurring when the 25 microsecond point of the eLoran pulse envelope is in time coincidence with the third negative going zero crossing of the 100 kHz RF carrier for a positive phase-coded signal. ECD is positive when the 25 microsecond point of the eLoran pulse envelope lags the reference zero crossing, and ECD is negative when the 25 microsecond point of the eLoran pulse envelope leads the reference zero crossing. The ECD magnitude is the amount of lag or lead, in microseconds.</w:t>
      </w:r>
    </w:p>
    <w:p w14:paraId="6D859750" w14:textId="77777777" w:rsidR="0065150E" w:rsidRDefault="0065150E" w:rsidP="0014568A">
      <w:pPr>
        <w:pStyle w:val="Heading6"/>
        <w:rPr>
          <w:highlight w:val="yellow"/>
        </w:rPr>
      </w:pPr>
      <w:bookmarkStart w:id="408" w:name="_Toc361993658"/>
      <w:r>
        <w:t>3.1.2.10.2 Far-field Envelope to Cycle Difference</w:t>
      </w:r>
      <w:bookmarkEnd w:id="408"/>
    </w:p>
    <w:p w14:paraId="390AD6D8" w14:textId="77777777" w:rsidR="0065150E" w:rsidRDefault="0065150E" w:rsidP="0014568A">
      <w:pPr>
        <w:jc w:val="both"/>
      </w:pPr>
      <w:r>
        <w:t xml:space="preserve">Conceptually, the leading envelope of a local radio frequency (RF) field will be fit to the same ideal eLoran envelope equation with a similar cost function as used in the transmitter antenna current algorithm.  In the actual receiver, the RF signal is digitized after the signal has been processed by some known frequency response.  The eLoran receiver must determine the far-field ECD for each signal and calibrate this measurement so that it matches the standard ECD measurement as seen Figure 3.4. Whatever algorithm is used at this point, the receiver’s algorithm must give the same answer as would have been obtained if the local RF field had been available.  </w:t>
      </w:r>
    </w:p>
    <w:p w14:paraId="6FE0DCD4" w14:textId="77777777" w:rsidR="0065150E" w:rsidRDefault="0065150E" w:rsidP="0014568A">
      <w:pPr>
        <w:jc w:val="both"/>
      </w:pPr>
    </w:p>
    <w:p w14:paraId="2084B258" w14:textId="77777777" w:rsidR="0065150E" w:rsidRDefault="0065150E" w:rsidP="0014568A">
      <w:pPr>
        <w:jc w:val="both"/>
      </w:pPr>
    </w:p>
    <w:p w14:paraId="1DBAA13A" w14:textId="77777777" w:rsidR="0065150E" w:rsidRDefault="0065150E" w:rsidP="0014568A">
      <w:pPr>
        <w:jc w:val="both"/>
      </w:pPr>
    </w:p>
    <w:p w14:paraId="1BC7FDF2" w14:textId="77777777" w:rsidR="0065150E" w:rsidRDefault="0065150E" w:rsidP="0014568A">
      <w:pPr>
        <w:jc w:val="both"/>
        <w:rPr>
          <w:i/>
        </w:rPr>
      </w:pPr>
      <w:r>
        <w:rPr>
          <w:i/>
        </w:rPr>
        <w:t xml:space="preserve">Note: There are two methods for calibrating the algorithm: </w:t>
      </w:r>
    </w:p>
    <w:p w14:paraId="6265F884" w14:textId="77777777" w:rsidR="0065150E" w:rsidRDefault="0065150E" w:rsidP="0014568A">
      <w:pPr>
        <w:jc w:val="both"/>
        <w:rPr>
          <w:i/>
        </w:rPr>
      </w:pPr>
    </w:p>
    <w:p w14:paraId="7CFBC45B" w14:textId="77777777" w:rsidR="0065150E" w:rsidRDefault="0065150E" w:rsidP="0014568A">
      <w:pPr>
        <w:jc w:val="both"/>
        <w:rPr>
          <w:i/>
        </w:rPr>
      </w:pPr>
      <w:r>
        <w:rPr>
          <w:i/>
        </w:rPr>
        <w:t xml:space="preserve">1. Software simulation where pulses of various ECDs and phase modulation conditions are filtered by a model of the RF front end and the user receiver ECD algorithm calculation is compared to the model. </w:t>
      </w:r>
    </w:p>
    <w:p w14:paraId="61A8C02E" w14:textId="77777777" w:rsidR="0065150E" w:rsidRDefault="0065150E" w:rsidP="0014568A">
      <w:pPr>
        <w:jc w:val="both"/>
        <w:rPr>
          <w:i/>
        </w:rPr>
      </w:pPr>
    </w:p>
    <w:p w14:paraId="21E19EEC" w14:textId="77777777" w:rsidR="0065150E" w:rsidRDefault="0065150E" w:rsidP="0014568A">
      <w:pPr>
        <w:jc w:val="both"/>
        <w:rPr>
          <w:i/>
        </w:rPr>
      </w:pPr>
      <w:r>
        <w:rPr>
          <w:i/>
        </w:rPr>
        <w:t>2. Hardware simulation where pulses of various ECDs and phase modulation conditions are generated and used as input to the receiver.</w:t>
      </w:r>
    </w:p>
    <w:p w14:paraId="679A8106" w14:textId="77777777" w:rsidR="0065150E" w:rsidRDefault="0065150E" w:rsidP="0014568A">
      <w:pPr>
        <w:pStyle w:val="Heading5"/>
      </w:pPr>
      <w:bookmarkStart w:id="409" w:name="_Toc361993659"/>
      <w:r>
        <w:t>3.1.2.11 Time of Arrival</w:t>
      </w:r>
      <w:bookmarkEnd w:id="409"/>
      <w:r>
        <w:t xml:space="preserve"> </w:t>
      </w:r>
    </w:p>
    <w:p w14:paraId="2D54B359" w14:textId="77777777" w:rsidR="0065150E" w:rsidRDefault="0065150E" w:rsidP="0014568A">
      <w:pPr>
        <w:jc w:val="both"/>
      </w:pPr>
      <w:r>
        <w:t>The time of arrival of the pulse group from a transmitting station is the time of occurrence of the electric field of the standard zero crossing of the 1</w:t>
      </w:r>
      <w:r>
        <w:rPr>
          <w:vertAlign w:val="superscript"/>
        </w:rPr>
        <w:t>st</w:t>
      </w:r>
      <w:r>
        <w:t xml:space="preserve"> pulse, in a pulse group at the receiving antenna, with respect to the local receiver clock.</w:t>
      </w:r>
    </w:p>
    <w:p w14:paraId="257133F3" w14:textId="77777777" w:rsidR="0065150E" w:rsidRDefault="0065150E" w:rsidP="0014568A">
      <w:pPr>
        <w:pStyle w:val="Heading5"/>
      </w:pPr>
      <w:bookmarkStart w:id="410" w:name="_Toc361993660"/>
      <w:r>
        <w:t>3.1.2.12 Nominal Antenna</w:t>
      </w:r>
      <w:bookmarkEnd w:id="410"/>
    </w:p>
    <w:p w14:paraId="02E2CA39"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174911F" w14:textId="77777777" w:rsidR="0065150E" w:rsidRDefault="0065150E" w:rsidP="0014568A">
      <w:pPr>
        <w:pStyle w:val="Heading5"/>
      </w:pPr>
      <w:bookmarkStart w:id="411" w:name="_Toc361993661"/>
      <w:r w:rsidRPr="00BC02C5">
        <w:rPr>
          <w:highlight w:val="yellow"/>
        </w:rPr>
        <w:t>3.1.2.13 Blink</w:t>
      </w:r>
      <w:bookmarkEnd w:id="411"/>
      <w:r>
        <w:t xml:space="preserve"> </w:t>
      </w:r>
    </w:p>
    <w:p w14:paraId="7FF036BD" w14:textId="77777777" w:rsidR="0065150E" w:rsidRDefault="0065150E" w:rsidP="0014568A">
      <w:pPr>
        <w:jc w:val="both"/>
      </w:pPr>
      <w:r>
        <w:t xml:space="preserve">An indication of out-of-tolerance (OOT) at a transmitting station will occur for one of the following reasons: </w:t>
      </w:r>
    </w:p>
    <w:p w14:paraId="3D70F7C2" w14:textId="77777777" w:rsidR="0065150E" w:rsidRDefault="0065150E" w:rsidP="0031438A">
      <w:pPr>
        <w:numPr>
          <w:ilvl w:val="0"/>
          <w:numId w:val="9"/>
        </w:numPr>
        <w:overflowPunct w:val="0"/>
        <w:autoSpaceDE w:val="0"/>
        <w:autoSpaceDN w:val="0"/>
        <w:adjustRightInd w:val="0"/>
        <w:spacing w:before="0" w:after="0"/>
        <w:jc w:val="both"/>
        <w:textAlignment w:val="baseline"/>
      </w:pPr>
      <w:r>
        <w:t>Time of emission is out of tolerance</w:t>
      </w:r>
    </w:p>
    <w:p w14:paraId="31DD9423" w14:textId="77777777" w:rsidR="0065150E" w:rsidRDefault="0065150E" w:rsidP="0031438A">
      <w:pPr>
        <w:numPr>
          <w:ilvl w:val="0"/>
          <w:numId w:val="9"/>
        </w:numPr>
        <w:overflowPunct w:val="0"/>
        <w:autoSpaceDE w:val="0"/>
        <w:autoSpaceDN w:val="0"/>
        <w:adjustRightInd w:val="0"/>
        <w:spacing w:before="0" w:after="0"/>
        <w:jc w:val="both"/>
        <w:textAlignment w:val="baseline"/>
      </w:pPr>
      <w:r>
        <w:t>ECD out of tolerance</w:t>
      </w:r>
    </w:p>
    <w:p w14:paraId="1C88C135" w14:textId="77777777" w:rsidR="0065150E" w:rsidRDefault="0065150E" w:rsidP="0031438A">
      <w:pPr>
        <w:numPr>
          <w:ilvl w:val="0"/>
          <w:numId w:val="9"/>
        </w:numPr>
        <w:overflowPunct w:val="0"/>
        <w:autoSpaceDE w:val="0"/>
        <w:autoSpaceDN w:val="0"/>
        <w:adjustRightInd w:val="0"/>
        <w:spacing w:before="0" w:after="0"/>
        <w:jc w:val="both"/>
        <w:textAlignment w:val="baseline"/>
      </w:pPr>
      <w:r>
        <w:t>Improper phase code or GRI</w:t>
      </w:r>
    </w:p>
    <w:p w14:paraId="4568D476" w14:textId="77777777" w:rsidR="0065150E" w:rsidRDefault="0065150E" w:rsidP="0031438A">
      <w:pPr>
        <w:numPr>
          <w:ilvl w:val="0"/>
          <w:numId w:val="9"/>
        </w:numPr>
        <w:overflowPunct w:val="0"/>
        <w:autoSpaceDE w:val="0"/>
        <w:autoSpaceDN w:val="0"/>
        <w:adjustRightInd w:val="0"/>
        <w:spacing w:before="0" w:after="0"/>
        <w:jc w:val="both"/>
        <w:textAlignment w:val="baseline"/>
      </w:pPr>
      <w:r>
        <w:t>Master or secondary station operating at less than one half of specified output power</w:t>
      </w:r>
    </w:p>
    <w:p w14:paraId="61AB9446" w14:textId="77777777" w:rsidR="0065150E" w:rsidRDefault="0065150E" w:rsidP="0014568A">
      <w:pPr>
        <w:tabs>
          <w:tab w:val="left" w:pos="180"/>
          <w:tab w:val="left" w:pos="2610"/>
        </w:tabs>
        <w:jc w:val="both"/>
      </w:pPr>
    </w:p>
    <w:p w14:paraId="0E64205E" w14:textId="77777777" w:rsidR="0065150E" w:rsidRDefault="0065150E" w:rsidP="0014568A">
      <w:pPr>
        <w:tabs>
          <w:tab w:val="left" w:pos="180"/>
          <w:tab w:val="left" w:pos="2610"/>
        </w:tabs>
        <w:jc w:val="both"/>
        <w:rPr>
          <w:rStyle w:val="CharCharChar"/>
        </w:rPr>
      </w:pPr>
      <w:r>
        <w:t>When an OOT situation exists, it is indicated by the OOT eLoran signal being turned off.  If the signal is returned to a non-OOT condition before 10 seconds, then it returns on-air without any other indication.  If it does not, it will stay off air for a minimum of 10 seconds and come back on air “blinking”</w:t>
      </w:r>
      <w:r>
        <w:rPr>
          <w:rStyle w:val="FootnoteReference"/>
        </w:rPr>
        <w:footnoteReference w:id="15"/>
      </w:r>
      <w:r>
        <w:t xml:space="preserve">. Blink is a repetitive on-off pattern (approximately 0.25 second on, 3.75 seconds off) of the first two pulses of the secondary signal which indicates that the eLoran signal is unusable.  Blink continues until the out-of-tolerance condition no longer exists. </w:t>
      </w:r>
    </w:p>
    <w:p w14:paraId="323A6EF2" w14:textId="77777777" w:rsidR="0065150E" w:rsidRDefault="0065150E" w:rsidP="0014568A">
      <w:pPr>
        <w:pStyle w:val="Heading5"/>
      </w:pPr>
      <w:bookmarkStart w:id="412" w:name="_Toc361993662"/>
      <w:r>
        <w:t>3.1.2.14 Atmospheric Noise</w:t>
      </w:r>
      <w:bookmarkEnd w:id="412"/>
    </w:p>
    <w:p w14:paraId="06BF079E" w14:textId="77777777" w:rsidR="0065150E" w:rsidRDefault="0065150E" w:rsidP="0014568A">
      <w:pPr>
        <w:jc w:val="both"/>
      </w:pPr>
      <w:r>
        <w:t xml:space="preserve">In the low-frequency portion of the radio spectrum considerable atmospheric noise can be present.  This noise is generated by the occurrence of lightning throughout the world.  It has been well established that a background noise level representing the sum of distant storms and bursts from more local storms can characterize such noise.  The international standards body, International Telecommunication Union- Radiocommunication Spectrum (ITU-R), has produced an extensive, empirically-based set of predictions of both these components.   Receivers may use receiver non-linear processing algorithms that can detect, and can mitigate, the effects of the noise bursts (e.g., lightning).  </w:t>
      </w:r>
    </w:p>
    <w:p w14:paraId="6993F9BC" w14:textId="77777777" w:rsidR="0065150E" w:rsidRDefault="0065150E" w:rsidP="0014568A">
      <w:pPr>
        <w:pStyle w:val="Heading5"/>
      </w:pPr>
      <w:bookmarkStart w:id="413" w:name="_Toc361993663"/>
      <w:r>
        <w:t>3.1.2.15 Crossrate Interference</w:t>
      </w:r>
      <w:bookmarkEnd w:id="413"/>
    </w:p>
    <w:p w14:paraId="6CE08A1E" w14:textId="77777777" w:rsidR="0065150E" w:rsidRDefault="0065150E" w:rsidP="0014568A">
      <w:pPr>
        <w:jc w:val="both"/>
      </w:pPr>
      <w:r>
        <w:t xml:space="preserve">Each eLoran transmitter uses the same RF spectrum as all the others and they transmit at times that periodically conflict with one another.  This means normal receiver frequency filters will “pass through” signals from neighboring GRIs whose time of arrival will cause them to occasionally overlap, and interfere with, signals from local stations.  This is referred to as cross-rate interference (CRI) and it causes variations in signal measurements that effect alarm detection, cycle selection, and other calculations. Crossrate interference can be mitigated by processing techniques such as cancellation or blanking.  Receivers may use different techniques to mitigate cross-rate interference.   </w:t>
      </w:r>
    </w:p>
    <w:p w14:paraId="7D1FA585" w14:textId="77777777" w:rsidR="0065150E" w:rsidRDefault="0065150E" w:rsidP="0014568A"/>
    <w:p w14:paraId="421DCCA3" w14:textId="77777777" w:rsidR="0065150E" w:rsidRDefault="0065150E" w:rsidP="0014568A">
      <w:pPr>
        <w:pStyle w:val="Heading5"/>
      </w:pPr>
      <w:bookmarkStart w:id="414" w:name="_Toc361993664"/>
      <w:r>
        <w:t>3.1.2.16 Transmitter Blanking</w:t>
      </w:r>
      <w:bookmarkEnd w:id="414"/>
    </w:p>
    <w:p w14:paraId="0C4063A8" w14:textId="77777777" w:rsidR="0065150E" w:rsidRDefault="0065150E" w:rsidP="0014568A">
      <w:pPr>
        <w:jc w:val="both"/>
        <w:rPr>
          <w:color w:val="000000"/>
        </w:rPr>
      </w:pPr>
      <w:r>
        <w:rPr>
          <w:color w:val="000000"/>
        </w:rPr>
        <w:t xml:space="preserve">An eLoran transmitter can operate in two chains with two GRIs (dual-rate). On regular intervals dual-rated stations may need to broadcast pulses on both rates at the same time. If this happens the eLoran transmitter gives </w:t>
      </w:r>
      <w:r>
        <w:rPr>
          <w:color w:val="000000"/>
        </w:rPr>
        <w:lastRenderedPageBreak/>
        <w:t>priority to broadcast pulses of one of the rates and blanks the transmission of the pulses in the other rate. The eLoran service provider shall provide information on the blanking regime of each dual-rated transmitter (priority or alternate, partial blanking and guard times), so that the receiver may properly deal with blanked pulses.</w:t>
      </w:r>
    </w:p>
    <w:p w14:paraId="1D3BE0BA" w14:textId="77777777" w:rsidR="0065150E" w:rsidRDefault="0065150E" w:rsidP="0014568A">
      <w:pPr>
        <w:pStyle w:val="Heading5"/>
      </w:pPr>
      <w:bookmarkStart w:id="415" w:name="_Toc361993665"/>
      <w:r>
        <w:t>3.1.2.17 Skywave</w:t>
      </w:r>
      <w:bookmarkEnd w:id="415"/>
    </w:p>
    <w:p w14:paraId="1D28F7FE" w14:textId="77777777" w:rsidR="0065150E" w:rsidRDefault="0065150E" w:rsidP="0014568A">
      <w:pPr>
        <w:jc w:val="both"/>
      </w:pPr>
      <w:r>
        <w:t xml:space="preserve">Skywaves (see Figure 3.5), in the context of eLoran, are reflections of the signal from the ionosphere.  From the stand point of navigation, this signal is an interference source and cannot be used for precise navigation.  The reflection can occur at different heights and strengths resulting in variations in the delay and received amplitude for a given location.  For a given reflection height, the delay and strength relative to the groundwave is a function of the distance from the user to the transmission source. </w:t>
      </w:r>
    </w:p>
    <w:p w14:paraId="47BE9C7F" w14:textId="77777777" w:rsidR="0065150E" w:rsidRDefault="0065150E" w:rsidP="0014568A">
      <w:pPr>
        <w:jc w:val="both"/>
      </w:pPr>
      <w:r>
        <w:t>Under nominal conditions, the nighttime ionospheric environment results in a skywave that is stronger than in the daytime. The nighttime ionosphere also tends to have a higher ionosphere reflection height for eLoran resulting in a greater delay relative to the groundwave than typical daytime skywave.</w:t>
      </w:r>
    </w:p>
    <w:p w14:paraId="76868A14" w14:textId="77777777" w:rsidR="0065150E" w:rsidRDefault="0065150E" w:rsidP="0014568A">
      <w:pPr>
        <w:jc w:val="both"/>
      </w:pPr>
    </w:p>
    <w:p w14:paraId="226C0838" w14:textId="77777777" w:rsidR="0065150E" w:rsidRDefault="0065150E" w:rsidP="0014568A">
      <w:pPr>
        <w:jc w:val="both"/>
      </w:pPr>
      <w:r>
        <w:t>While always present, skywaves typically do not affect the eLoran position fix.  Receivers shall be able to function under typical day time and night time occurrence of skywave.</w:t>
      </w:r>
    </w:p>
    <w:p w14:paraId="25841600" w14:textId="77777777" w:rsidR="0065150E" w:rsidRDefault="0065150E" w:rsidP="0014568A">
      <w:pPr>
        <w:jc w:val="both"/>
      </w:pPr>
    </w:p>
    <w:p w14:paraId="574CC6AE" w14:textId="77777777" w:rsidR="0065150E" w:rsidRDefault="0065150E" w:rsidP="0014568A">
      <w:pPr>
        <w:jc w:val="both"/>
      </w:pPr>
      <w:r>
        <w:t xml:space="preserve">“Early skywave” is skywave with delays of roughly 37 µsec or less relative to the ground wave.  This skywave can be problematic as it is close to the tracking point of the groundwave.  Early skywaves generally occur during the day time and are induced by severe solar weather activity.  Under conditions of adverse solar weather, the ionosphere can be disturbed enough to lower the ionospheric reflection height and strengthen the reflection for the eLoran signal.  This can create problems for signals traveling over long paths.  Since the disturbed ionosphere is caused by solar activity, the reflection region must be illuminated by the sun.  The effect is particularly strong at high geomagnetic latitudes.    </w:t>
      </w:r>
    </w:p>
    <w:p w14:paraId="376EE265" w14:textId="77777777" w:rsidR="0065150E" w:rsidRDefault="0065150E" w:rsidP="0014568A"/>
    <w:p w14:paraId="33F006B9" w14:textId="77777777" w:rsidR="0065150E" w:rsidRDefault="0065150E" w:rsidP="0014568A">
      <w:pPr>
        <w:jc w:val="both"/>
      </w:pPr>
      <w:r>
        <w:t>The difficulty with early skywave versus typical skywave is that is more difficult for a receiver to disregard, mitigate or detect.  For example, receivers on moving platforms may not be able to easily discern errors caused by early skywave from platform movement.  Hence, the eLoran system requires some means to be aware of early skywave or its effects through monitoring.</w:t>
      </w:r>
    </w:p>
    <w:p w14:paraId="1A3EAC5E" w14:textId="77777777" w:rsidR="0065150E" w:rsidRDefault="0065150E" w:rsidP="0014568A">
      <w:pPr>
        <w:autoSpaceDE w:val="0"/>
        <w:autoSpaceDN w:val="0"/>
        <w:adjustRightInd w:val="0"/>
      </w:pPr>
    </w:p>
    <w:p w14:paraId="71675EB9" w14:textId="77777777" w:rsidR="0065150E" w:rsidRDefault="0065150E" w:rsidP="0014568A">
      <w:pPr>
        <w:pStyle w:val="Figure1"/>
      </w:pPr>
      <w:r>
        <w:rPr>
          <w:rFonts w:eastAsia="PMingLiU"/>
          <w:noProof/>
          <w:lang w:val="en-IE" w:eastAsia="en-IE"/>
        </w:rPr>
        <w:drawing>
          <wp:inline distT="0" distB="0" distL="0" distR="0" wp14:anchorId="6EE87FD8" wp14:editId="687D729C">
            <wp:extent cx="5486400" cy="1837055"/>
            <wp:effectExtent l="19050" t="0" r="0" b="0"/>
            <wp:docPr id="15" name="Picture 15" descr="Skywave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ywave Drawing"/>
                    <pic:cNvPicPr>
                      <a:picLocks noChangeAspect="1" noChangeArrowheads="1"/>
                    </pic:cNvPicPr>
                  </pic:nvPicPr>
                  <pic:blipFill>
                    <a:blip r:embed="rId24" cstate="print"/>
                    <a:srcRect/>
                    <a:stretch>
                      <a:fillRect/>
                    </a:stretch>
                  </pic:blipFill>
                  <pic:spPr bwMode="auto">
                    <a:xfrm>
                      <a:off x="0" y="0"/>
                      <a:ext cx="5486400" cy="1837055"/>
                    </a:xfrm>
                    <a:prstGeom prst="rect">
                      <a:avLst/>
                    </a:prstGeom>
                    <a:noFill/>
                    <a:ln w="9525">
                      <a:noFill/>
                      <a:miter lim="800000"/>
                      <a:headEnd/>
                      <a:tailEnd/>
                    </a:ln>
                  </pic:spPr>
                </pic:pic>
              </a:graphicData>
            </a:graphic>
          </wp:inline>
        </w:drawing>
      </w:r>
    </w:p>
    <w:p w14:paraId="25A9D17A" w14:textId="77777777" w:rsidR="0065150E" w:rsidRDefault="0065150E" w:rsidP="0014568A">
      <w:pPr>
        <w:autoSpaceDE w:val="0"/>
        <w:autoSpaceDN w:val="0"/>
        <w:adjustRightInd w:val="0"/>
        <w:rPr>
          <w:rFonts w:ascii="Arial,Bold" w:hAnsi="Arial,Bold" w:cs="Arial,Bold"/>
          <w:bCs/>
          <w:highlight w:val="yellow"/>
        </w:rPr>
      </w:pPr>
    </w:p>
    <w:p w14:paraId="7ED5E8F1" w14:textId="77777777" w:rsidR="0065150E" w:rsidRDefault="0065150E" w:rsidP="0014568A">
      <w:pPr>
        <w:pStyle w:val="Figure1"/>
      </w:pPr>
      <w:r>
        <w:t xml:space="preserve">Figure 3.5 Skywave </w:t>
      </w:r>
    </w:p>
    <w:p w14:paraId="6F566B85" w14:textId="77777777" w:rsidR="0065150E" w:rsidRDefault="0065150E" w:rsidP="0014568A">
      <w:pPr>
        <w:autoSpaceDE w:val="0"/>
        <w:autoSpaceDN w:val="0"/>
        <w:adjustRightInd w:val="0"/>
      </w:pPr>
    </w:p>
    <w:p w14:paraId="6167C4D3" w14:textId="77777777" w:rsidR="0065150E" w:rsidRDefault="0065150E" w:rsidP="0014568A">
      <w:pPr>
        <w:pStyle w:val="Heading6"/>
      </w:pPr>
      <w:bookmarkStart w:id="416" w:name="_Toc361993666"/>
      <w:r>
        <w:t>3.1.2.17.1 Skywave Processing (user receiver)</w:t>
      </w:r>
      <w:bookmarkEnd w:id="416"/>
    </w:p>
    <w:p w14:paraId="64F6C810" w14:textId="77777777" w:rsidR="0065150E" w:rsidRDefault="0065150E" w:rsidP="0014568A">
      <w:pPr>
        <w:autoSpaceDE w:val="0"/>
        <w:autoSpaceDN w:val="0"/>
        <w:adjustRightInd w:val="0"/>
        <w:jc w:val="both"/>
        <w:rPr>
          <w:rFonts w:ascii="Arial,Bold" w:hAnsi="Arial,Bold" w:cs="Arial,Bold"/>
          <w:bCs/>
        </w:rPr>
      </w:pPr>
      <w:r>
        <w:rPr>
          <w:bCs/>
        </w:rPr>
        <w:t>The receiver has algorithms or processing that mitigates the presence of skywave in the local service error. It may exclude the use of signals with significant errors caused by skywave.</w:t>
      </w:r>
      <w:r>
        <w:rPr>
          <w:rFonts w:ascii="Arial,Bold" w:hAnsi="Arial,Bold" w:cs="Arial,Bold"/>
          <w:bCs/>
        </w:rPr>
        <w:t xml:space="preserve"> Alternatively a receiver may dynamically adjust the location of the tracking point in the eLoran pulse to balance high signal strength (by tracking later in the pulse envelope) with skywave rejection (by tracking earlier). </w:t>
      </w:r>
    </w:p>
    <w:p w14:paraId="6A65FFDA"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 xml:space="preserve"> </w:t>
      </w:r>
    </w:p>
    <w:p w14:paraId="66153991" w14:textId="77777777" w:rsidR="0065150E" w:rsidRDefault="0065150E" w:rsidP="0014568A">
      <w:pPr>
        <w:pStyle w:val="Heading6"/>
      </w:pPr>
      <w:bookmarkStart w:id="417" w:name="_Toc361993667"/>
      <w:r>
        <w:lastRenderedPageBreak/>
        <w:t>3.1.2.17.2 Skywave Warning  (service provider)</w:t>
      </w:r>
      <w:bookmarkEnd w:id="417"/>
    </w:p>
    <w:p w14:paraId="574E54AE" w14:textId="77777777" w:rsidR="0065150E" w:rsidRDefault="0065150E" w:rsidP="0014568A">
      <w:pPr>
        <w:autoSpaceDE w:val="0"/>
        <w:autoSpaceDN w:val="0"/>
        <w:adjustRightInd w:val="0"/>
        <w:jc w:val="both"/>
        <w:rPr>
          <w:rFonts w:ascii="Arial,Bold" w:hAnsi="Arial,Bold" w:cs="Arial,Bold"/>
          <w:bCs/>
        </w:rPr>
      </w:pPr>
      <w:r>
        <w:t>A skywave warning may be provided by service providers to indicate the possibility of a skywave in a specified geographic region and transmitted signal.  The details of this warning shall be as specified by the service provider.  See LORIPP/LORAPP Draft Specification of the eLoran System, Rev. 4.0</w:t>
      </w:r>
      <w:r>
        <w:rPr>
          <w:rStyle w:val="FootnoteReference"/>
        </w:rPr>
        <w:footnoteReference w:id="16"/>
      </w:r>
      <w:r>
        <w:t xml:space="preserve"> for the eLoran System for further details.  If provided, the warning shall be part of the transmitted LDC message.  </w:t>
      </w:r>
    </w:p>
    <w:p w14:paraId="73136B5A" w14:textId="77777777" w:rsidR="0065150E" w:rsidRDefault="0065150E" w:rsidP="0014568A">
      <w:pPr>
        <w:pStyle w:val="Heading5"/>
      </w:pPr>
      <w:bookmarkStart w:id="418" w:name="OLE_LINK10"/>
      <w:bookmarkStart w:id="419" w:name="_Toc361993668"/>
      <w:r>
        <w:t xml:space="preserve">3.1.2.18 </w:t>
      </w:r>
      <w:bookmarkEnd w:id="418"/>
      <w:r>
        <w:t>Interference</w:t>
      </w:r>
      <w:bookmarkEnd w:id="419"/>
    </w:p>
    <w:p w14:paraId="4B0A5B39" w14:textId="77777777" w:rsidR="0065150E" w:rsidRDefault="0065150E" w:rsidP="0014568A">
      <w:pPr>
        <w:jc w:val="both"/>
      </w:pPr>
      <w:r>
        <w:t xml:space="preserve">Interference is a man-made source of radio frequency energy which has sufficient energy to adversely affect the performance of an eLoran receiver.  Interference may be synchronous, near synchronous, or non-synchronous. Synchronous and near synchronous interfering signals of sufficient amplitude will cause increases in the mean error of the TOAs at the receiving set. Non-synchronous interfering signals will increase the standard deviation (jitter) of the receiver TOAs. Generally, eLoran receiving equipment is more sensitive to synchronous and near synchronous interfering signals because these signals are at carrier frequencies very near the “comb filter” frequency responses of the eLoran receiver (i.e. the eLoran spectral lines of stations in one chain). At these frequencies, interference will cause problems when its level is so great compared to the desired eLoran signals that it causes the signal tracking circuits in the receiver to operate improperly.  The effects of high level signals whether synchronous or non-synchronous can usually be most easily reduced with notch filters.  </w:t>
      </w:r>
    </w:p>
    <w:p w14:paraId="675A798A" w14:textId="77777777" w:rsidR="0065150E" w:rsidRDefault="0065150E" w:rsidP="0014568A">
      <w:pPr>
        <w:jc w:val="both"/>
        <w:rPr>
          <w:strike/>
        </w:rPr>
      </w:pPr>
    </w:p>
    <w:p w14:paraId="14F58930" w14:textId="77777777" w:rsidR="0065150E" w:rsidRDefault="0065150E" w:rsidP="0031438A">
      <w:pPr>
        <w:numPr>
          <w:ilvl w:val="0"/>
          <w:numId w:val="8"/>
        </w:numPr>
        <w:spacing w:before="0" w:after="0"/>
      </w:pPr>
      <w:r>
        <w:rPr>
          <w:u w:val="single"/>
        </w:rPr>
        <w:t>In-Band Interference</w:t>
      </w:r>
      <w:r>
        <w:t xml:space="preserve"> - interference whose carrier frequency lies in the band 90-110 kHz.</w:t>
      </w:r>
    </w:p>
    <w:p w14:paraId="2A9CB90D" w14:textId="77777777" w:rsidR="0065150E" w:rsidRDefault="0065150E" w:rsidP="0031438A">
      <w:pPr>
        <w:numPr>
          <w:ilvl w:val="0"/>
          <w:numId w:val="8"/>
        </w:numPr>
        <w:spacing w:before="0" w:after="0"/>
      </w:pPr>
      <w:r>
        <w:rPr>
          <w:u w:val="single"/>
        </w:rPr>
        <w:t>Near-Band Interference</w:t>
      </w:r>
      <w:r>
        <w:t xml:space="preserve"> - interference whose carrier frequency lies in the frequency bands 70-90 kHz and 110-130 kHz.</w:t>
      </w:r>
    </w:p>
    <w:p w14:paraId="5973ED8E" w14:textId="77777777" w:rsidR="0065150E" w:rsidRDefault="0065150E" w:rsidP="0031438A">
      <w:pPr>
        <w:numPr>
          <w:ilvl w:val="0"/>
          <w:numId w:val="8"/>
        </w:numPr>
        <w:spacing w:before="0" w:after="0"/>
      </w:pPr>
      <w:r>
        <w:rPr>
          <w:u w:val="single"/>
        </w:rPr>
        <w:t>Out-of-Band Interference</w:t>
      </w:r>
      <w:r>
        <w:t xml:space="preserve"> - interference whose carrier frequency lies in the frequency bands below 70 kHz or above 130 kHz.</w:t>
      </w:r>
    </w:p>
    <w:p w14:paraId="4F6D4584" w14:textId="77777777" w:rsidR="0065150E" w:rsidRDefault="0065150E" w:rsidP="0031438A">
      <w:pPr>
        <w:numPr>
          <w:ilvl w:val="0"/>
          <w:numId w:val="8"/>
        </w:numPr>
        <w:spacing w:before="0" w:after="0"/>
      </w:pPr>
      <w:r>
        <w:rPr>
          <w:u w:val="single"/>
        </w:rPr>
        <w:t>Synchronous Interference</w:t>
      </w:r>
      <w:r>
        <w:t xml:space="preserve"> - near-band interference whose carrier frequency (fc) is determined by f </w:t>
      </w:r>
      <w:r>
        <w:rPr>
          <w:vertAlign w:val="subscript"/>
        </w:rPr>
        <w:t>c</w:t>
      </w:r>
      <w:r>
        <w:t xml:space="preserve"> = N/2 GRI, where N = 1, 2, 3....</w:t>
      </w:r>
    </w:p>
    <w:p w14:paraId="2E10A621" w14:textId="77777777" w:rsidR="0065150E" w:rsidRDefault="0065150E" w:rsidP="0031438A">
      <w:pPr>
        <w:numPr>
          <w:ilvl w:val="0"/>
          <w:numId w:val="8"/>
        </w:numPr>
        <w:spacing w:before="0" w:after="0"/>
      </w:pPr>
      <w:r>
        <w:rPr>
          <w:u w:val="single"/>
        </w:rPr>
        <w:t>Near-Synchronous Interference</w:t>
      </w:r>
      <w:r>
        <w:t xml:space="preserve">  - near-band interference whose carrier frequency (fc) satisfies the relationship │</w:t>
      </w:r>
      <w:r>
        <w:rPr>
          <w:rFonts w:cs="Calibri"/>
        </w:rPr>
        <w:t>f</w:t>
      </w:r>
      <w:r>
        <w:rPr>
          <w:vertAlign w:val="subscript"/>
        </w:rPr>
        <w:t>c</w:t>
      </w:r>
      <w:r>
        <w:t xml:space="preserve"> − N/2GRI │</w:t>
      </w:r>
      <w:r>
        <w:rPr>
          <w:rFonts w:cs="Calibri"/>
        </w:rPr>
        <w:t xml:space="preserve"> &lt; f</w:t>
      </w:r>
      <w:r>
        <w:rPr>
          <w:vertAlign w:val="subscript"/>
        </w:rPr>
        <w:t>b</w:t>
      </w:r>
      <w:r>
        <w:t xml:space="preserve">   where f</w:t>
      </w:r>
      <w:r>
        <w:rPr>
          <w:vertAlign w:val="subscript"/>
        </w:rPr>
        <w:t>b</w:t>
      </w:r>
      <w:r>
        <w:t xml:space="preserve"> is the tracking bandwidth of the receiver (related to response time) </w:t>
      </w:r>
    </w:p>
    <w:p w14:paraId="4FC21D46" w14:textId="77777777" w:rsidR="0065150E" w:rsidRDefault="0065150E" w:rsidP="0014568A">
      <w:pPr>
        <w:pStyle w:val="Heading5"/>
      </w:pPr>
      <w:bookmarkStart w:id="420" w:name="_Toc361993669"/>
      <w:r>
        <w:t>3.1.2.18.1 Continuous Wave Interference</w:t>
      </w:r>
      <w:bookmarkEnd w:id="420"/>
      <w:r>
        <w:t xml:space="preserve"> </w:t>
      </w:r>
    </w:p>
    <w:p w14:paraId="64E9E5BD" w14:textId="77777777" w:rsidR="0065150E" w:rsidRDefault="0065150E" w:rsidP="0014568A">
      <w:pPr>
        <w:jc w:val="both"/>
      </w:pPr>
      <w:r>
        <w:t>Continuous wave interference (CWI) is interference from man made sources that are intentionally radiated in or near the eLoran band.  It results in additional noise and interference on the eLoran signal.  Throughout the world, in the bands 70 to 90 kHz and 110 to 130 kHz, there are broadcast stations which operate with keyed CW, modulated CW and FSK modulation schemes. Generally, no more than two interfering frequencies are transmitted from any one station at any one time. The radiated power may be as great as 100 KW.  These interfering signals may adversely affect the eLoran receiver performance simply due to their extremely high level.</w:t>
      </w:r>
    </w:p>
    <w:p w14:paraId="7C1F5F4B" w14:textId="77777777" w:rsidR="0065150E" w:rsidRDefault="0065150E" w:rsidP="0014568A">
      <w:pPr>
        <w:pStyle w:val="Heading5"/>
      </w:pPr>
      <w:bookmarkStart w:id="421" w:name="_Toc361993670"/>
      <w:r>
        <w:t>3.1.2.18.2 Interference (other)</w:t>
      </w:r>
      <w:bookmarkEnd w:id="421"/>
      <w:r>
        <w:t xml:space="preserve"> </w:t>
      </w:r>
    </w:p>
    <w:p w14:paraId="5A97C611" w14:textId="77777777" w:rsidR="0065150E" w:rsidRDefault="0065150E" w:rsidP="0014568A">
      <w:pPr>
        <w:jc w:val="both"/>
      </w:pPr>
      <w:r>
        <w:t>Man-made interference can also result from inadvertent transmissions from human activities.  Examples of such interference include power line carriers and emission from automobile engines.</w:t>
      </w:r>
    </w:p>
    <w:p w14:paraId="0B9663E7" w14:textId="77777777" w:rsidR="0065150E" w:rsidRDefault="0065150E" w:rsidP="0014568A">
      <w:pPr>
        <w:pStyle w:val="Heading5"/>
        <w:rPr>
          <w:rFonts w:cs="Arial"/>
        </w:rPr>
      </w:pPr>
      <w:bookmarkStart w:id="422" w:name="_Toc361993671"/>
      <w:r>
        <w:t>3.1.2.19 Field Strength</w:t>
      </w:r>
      <w:bookmarkEnd w:id="422"/>
      <w:r>
        <w:t xml:space="preserve"> </w:t>
      </w:r>
    </w:p>
    <w:p w14:paraId="238353B6" w14:textId="77777777" w:rsidR="0065150E" w:rsidRDefault="0065150E" w:rsidP="0014568A">
      <w:pPr>
        <w:jc w:val="both"/>
      </w:pPr>
      <w:r>
        <w:rPr>
          <w:bCs/>
        </w:rPr>
        <w:t>Field Strength RMS value in volts per meter of the envelope at the standard zero crossing</w:t>
      </w:r>
      <w:r>
        <w:rPr>
          <w:rFonts w:ascii="Arial,Bold" w:hAnsi="Arial,Bold" w:cs="Arial,Bold"/>
          <w:bCs/>
        </w:rPr>
        <w:t xml:space="preserve">. </w:t>
      </w:r>
    </w:p>
    <w:p w14:paraId="002F28D7" w14:textId="77777777" w:rsidR="0065150E" w:rsidRDefault="0065150E" w:rsidP="0014568A">
      <w:pPr>
        <w:pStyle w:val="Heading5"/>
      </w:pPr>
      <w:bookmarkStart w:id="423" w:name="_Toc361993672"/>
      <w:r>
        <w:t>3.1.2.20 Signal to Noise Ratio</w:t>
      </w:r>
      <w:bookmarkEnd w:id="423"/>
      <w:r>
        <w:t xml:space="preserve">  </w:t>
      </w:r>
    </w:p>
    <w:p w14:paraId="2C3E6AAB" w14:textId="77777777" w:rsidR="0065150E" w:rsidRDefault="0065150E" w:rsidP="0014568A">
      <w:pPr>
        <w:jc w:val="both"/>
      </w:pPr>
      <w:r>
        <w:t>Signal to noise ratio (SNR) is the ratio of the root mean square (RMS) amplitude, of the envelope, of the eLoran pulse, at the standard zero crossing point, to the RMS value of the noise present at that time.</w:t>
      </w:r>
    </w:p>
    <w:p w14:paraId="718EDC30" w14:textId="77777777" w:rsidR="0065150E" w:rsidRDefault="0065150E" w:rsidP="0014568A">
      <w:pPr>
        <w:jc w:val="both"/>
      </w:pPr>
    </w:p>
    <w:p w14:paraId="10A22343" w14:textId="77777777" w:rsidR="0065150E" w:rsidRDefault="0065150E" w:rsidP="0014568A">
      <w:pPr>
        <w:jc w:val="both"/>
      </w:pPr>
      <w:r>
        <w:t xml:space="preserve">It is recognized that measuring signal and noise in the context of a receiver inherently requires some amount of processing.  It is also recognized that this processing is not limited to, but may include different forms of signal averaging, and different amounts of filtering prior to a signal measurement or a noise measurement.  It is also recognized that SNR measurements are heavily influenced by the design of the receive antenna, the analog front end, and a receiver’s digital filters.  This document attempts to standardize the definition of SNR in an attempt to reduce the variability of reported SNR values, between various receivers.  </w:t>
      </w:r>
    </w:p>
    <w:p w14:paraId="372F84B4" w14:textId="77777777" w:rsidR="0065150E" w:rsidRDefault="0065150E" w:rsidP="0014568A">
      <w:pPr>
        <w:jc w:val="both"/>
      </w:pPr>
    </w:p>
    <w:p w14:paraId="3502AC2E" w14:textId="77777777" w:rsidR="0065150E" w:rsidRDefault="0065150E" w:rsidP="0014568A">
      <w:pPr>
        <w:jc w:val="both"/>
      </w:pPr>
      <w:r>
        <w:lastRenderedPageBreak/>
        <w:t xml:space="preserve">With regard to an SNR measurement, signal level shall be normalized to a level equal to that of a single eLoran pulse. </w:t>
      </w:r>
    </w:p>
    <w:p w14:paraId="429442CB" w14:textId="77777777" w:rsidR="0065150E" w:rsidRDefault="0065150E" w:rsidP="0014568A">
      <w:pPr>
        <w:jc w:val="both"/>
      </w:pPr>
    </w:p>
    <w:p w14:paraId="4CD336AB" w14:textId="77777777" w:rsidR="0065150E" w:rsidRDefault="0065150E" w:rsidP="0014568A">
      <w:pPr>
        <w:jc w:val="both"/>
      </w:pPr>
      <w:r>
        <w:t>With regard to an SNR measurement, noise level shall be measured at a point where there are no tracked eLoran stations, and any averaging that has been performed, must be accurately compensated for.</w:t>
      </w:r>
    </w:p>
    <w:p w14:paraId="5DE51E8D" w14:textId="77777777" w:rsidR="0065150E" w:rsidRDefault="0065150E" w:rsidP="0014568A">
      <w:pPr>
        <w:jc w:val="both"/>
      </w:pPr>
    </w:p>
    <w:p w14:paraId="39D1FEA9" w14:textId="77777777" w:rsidR="0065150E" w:rsidRDefault="0065150E" w:rsidP="0014568A">
      <w:pPr>
        <w:jc w:val="both"/>
      </w:pPr>
      <w:r>
        <w:t>The noise measurement shall be taken after interference mitigation including, but not limited to CWI, impulse noise, crossrate mitigation, and notch filtering.</w:t>
      </w:r>
    </w:p>
    <w:p w14:paraId="48236167" w14:textId="77777777" w:rsidR="0065150E" w:rsidRDefault="0065150E" w:rsidP="0014568A">
      <w:pPr>
        <w:jc w:val="both"/>
      </w:pPr>
    </w:p>
    <w:p w14:paraId="105C7540" w14:textId="77777777" w:rsidR="0065150E" w:rsidRDefault="0065150E" w:rsidP="0014568A">
      <w:pPr>
        <w:jc w:val="both"/>
      </w:pPr>
      <w:r>
        <w:t xml:space="preserve">With regard to receiver filtering distorting the shape of the eLoran pulse envelope, SNR shall be reported in a manner after the description of ECD in section </w:t>
      </w:r>
      <w:r w:rsidRPr="00261259">
        <w:t>3.1.2.10.1. That is, whatever filtering or processing is performed by the receiver, the SNR shall be equivalent to that of the local RF field at the sky-connection node, if such an observation were available. Calibration of SNR-reporting algorithms can be performed in the same way as for ECD.</w:t>
      </w:r>
    </w:p>
    <w:p w14:paraId="460AE101" w14:textId="77777777" w:rsidR="0065150E" w:rsidRDefault="0065150E" w:rsidP="0014568A">
      <w:pPr>
        <w:jc w:val="both"/>
      </w:pPr>
    </w:p>
    <w:p w14:paraId="2A66CB84" w14:textId="77777777" w:rsidR="0065150E" w:rsidRDefault="0065150E" w:rsidP="0014568A">
      <w:pPr>
        <w:pStyle w:val="Heading4"/>
      </w:pPr>
      <w:bookmarkStart w:id="424" w:name="_Toc361993673"/>
      <w:r>
        <w:t>3.1.3 Abbreviations</w:t>
      </w:r>
      <w:bookmarkEnd w:id="424"/>
    </w:p>
    <w:p w14:paraId="449A4CDC" w14:textId="77777777" w:rsidR="0065150E" w:rsidRDefault="0065150E" w:rsidP="0014568A">
      <w:pPr>
        <w:autoSpaceDE w:val="0"/>
        <w:autoSpaceDN w:val="0"/>
        <w:adjustRightInd w:val="0"/>
        <w:jc w:val="both"/>
      </w:pPr>
      <w:r>
        <w:t xml:space="preserve">Several abbreviations like the definitions are taken directly from the nominative references for ease in understanding this MPS and to avoid confusion.  </w:t>
      </w:r>
      <w:r>
        <w:br/>
      </w:r>
    </w:p>
    <w:p w14:paraId="6E837FD1" w14:textId="77777777" w:rsidR="0065150E" w:rsidRDefault="0065150E" w:rsidP="0031438A">
      <w:pPr>
        <w:numPr>
          <w:ilvl w:val="0"/>
          <w:numId w:val="5"/>
        </w:numPr>
        <w:tabs>
          <w:tab w:val="left" w:pos="-360"/>
        </w:tabs>
        <w:autoSpaceDE w:val="0"/>
        <w:autoSpaceDN w:val="0"/>
        <w:adjustRightInd w:val="0"/>
        <w:spacing w:before="0" w:after="0"/>
      </w:pPr>
      <w:r>
        <w:t xml:space="preserve">ASF: </w:t>
      </w:r>
      <w:r>
        <w:tab/>
        <w:t>Additional phase Secondary factor</w:t>
      </w:r>
    </w:p>
    <w:p w14:paraId="45CB6458" w14:textId="77777777" w:rsidR="0065150E" w:rsidRDefault="0065150E" w:rsidP="0031438A">
      <w:pPr>
        <w:numPr>
          <w:ilvl w:val="0"/>
          <w:numId w:val="5"/>
        </w:numPr>
        <w:tabs>
          <w:tab w:val="left" w:pos="-360"/>
        </w:tabs>
        <w:autoSpaceDE w:val="0"/>
        <w:autoSpaceDN w:val="0"/>
        <w:adjustRightInd w:val="0"/>
        <w:spacing w:before="0" w:after="0"/>
      </w:pPr>
      <w:r>
        <w:t xml:space="preserve">CWI </w:t>
      </w:r>
      <w:r>
        <w:tab/>
        <w:t xml:space="preserve">Continuous Wave Interference </w:t>
      </w:r>
    </w:p>
    <w:p w14:paraId="26D561B5" w14:textId="77777777" w:rsidR="0065150E" w:rsidRDefault="0065150E" w:rsidP="0031438A">
      <w:pPr>
        <w:numPr>
          <w:ilvl w:val="0"/>
          <w:numId w:val="5"/>
        </w:numPr>
        <w:tabs>
          <w:tab w:val="left" w:pos="-360"/>
        </w:tabs>
        <w:autoSpaceDE w:val="0"/>
        <w:autoSpaceDN w:val="0"/>
        <w:adjustRightInd w:val="0"/>
        <w:spacing w:before="0" w:after="0"/>
      </w:pPr>
      <w:r>
        <w:t xml:space="preserve">ECD: </w:t>
      </w:r>
      <w:r>
        <w:tab/>
        <w:t>Envelope to Cycle Difference</w:t>
      </w:r>
    </w:p>
    <w:p w14:paraId="63121925" w14:textId="77777777" w:rsidR="0065150E" w:rsidRDefault="0065150E" w:rsidP="0031438A">
      <w:pPr>
        <w:numPr>
          <w:ilvl w:val="0"/>
          <w:numId w:val="5"/>
        </w:numPr>
        <w:tabs>
          <w:tab w:val="left" w:pos="-360"/>
        </w:tabs>
        <w:autoSpaceDE w:val="0"/>
        <w:autoSpaceDN w:val="0"/>
        <w:adjustRightInd w:val="0"/>
        <w:spacing w:before="0" w:after="0"/>
      </w:pPr>
      <w:r>
        <w:t xml:space="preserve">eLoran: </w:t>
      </w:r>
      <w:r>
        <w:tab/>
        <w:t xml:space="preserve">Enhanced Loran </w:t>
      </w:r>
    </w:p>
    <w:p w14:paraId="485B89B7" w14:textId="77777777" w:rsidR="0065150E" w:rsidRDefault="0065150E" w:rsidP="0031438A">
      <w:pPr>
        <w:numPr>
          <w:ilvl w:val="0"/>
          <w:numId w:val="5"/>
        </w:numPr>
        <w:tabs>
          <w:tab w:val="left" w:pos="-360"/>
        </w:tabs>
        <w:autoSpaceDE w:val="0"/>
        <w:autoSpaceDN w:val="0"/>
        <w:adjustRightInd w:val="0"/>
        <w:spacing w:before="0" w:after="0"/>
      </w:pPr>
      <w:r>
        <w:t xml:space="preserve">EUT: </w:t>
      </w:r>
      <w:r>
        <w:tab/>
        <w:t>Equipment under test</w:t>
      </w:r>
    </w:p>
    <w:p w14:paraId="7ABF132F" w14:textId="77777777" w:rsidR="0065150E" w:rsidRDefault="0065150E" w:rsidP="0031438A">
      <w:pPr>
        <w:numPr>
          <w:ilvl w:val="0"/>
          <w:numId w:val="5"/>
        </w:numPr>
        <w:tabs>
          <w:tab w:val="left" w:pos="-360"/>
        </w:tabs>
        <w:autoSpaceDE w:val="0"/>
        <w:autoSpaceDN w:val="0"/>
        <w:adjustRightInd w:val="0"/>
        <w:spacing w:before="0" w:after="0"/>
      </w:pPr>
      <w:r>
        <w:t>TD</w:t>
      </w:r>
      <w:r>
        <w:tab/>
      </w:r>
      <w:r>
        <w:tab/>
        <w:t xml:space="preserve">Time Difference </w:t>
      </w:r>
    </w:p>
    <w:p w14:paraId="0F4FECE3" w14:textId="77777777" w:rsidR="0065150E" w:rsidRDefault="0065150E" w:rsidP="0031438A">
      <w:pPr>
        <w:numPr>
          <w:ilvl w:val="0"/>
          <w:numId w:val="5"/>
        </w:numPr>
        <w:tabs>
          <w:tab w:val="left" w:pos="-360"/>
        </w:tabs>
        <w:autoSpaceDE w:val="0"/>
        <w:autoSpaceDN w:val="0"/>
        <w:adjustRightInd w:val="0"/>
        <w:spacing w:before="0" w:after="0"/>
      </w:pPr>
      <w:r>
        <w:t xml:space="preserve">TOA: </w:t>
      </w:r>
      <w:r>
        <w:tab/>
        <w:t xml:space="preserve">Time of Arrival </w:t>
      </w:r>
    </w:p>
    <w:p w14:paraId="083F68DB" w14:textId="77777777" w:rsidR="0065150E" w:rsidRDefault="0065150E" w:rsidP="0031438A">
      <w:pPr>
        <w:numPr>
          <w:ilvl w:val="0"/>
          <w:numId w:val="5"/>
        </w:numPr>
        <w:tabs>
          <w:tab w:val="left" w:pos="-360"/>
        </w:tabs>
        <w:autoSpaceDE w:val="0"/>
        <w:autoSpaceDN w:val="0"/>
        <w:adjustRightInd w:val="0"/>
        <w:spacing w:before="0" w:after="0"/>
      </w:pPr>
      <w:r>
        <w:t xml:space="preserve">COG: </w:t>
      </w:r>
      <w:r>
        <w:tab/>
        <w:t>Course over Ground</w:t>
      </w:r>
    </w:p>
    <w:p w14:paraId="03A6495E" w14:textId="77777777" w:rsidR="0065150E" w:rsidRDefault="0065150E" w:rsidP="0031438A">
      <w:pPr>
        <w:numPr>
          <w:ilvl w:val="0"/>
          <w:numId w:val="5"/>
        </w:numPr>
        <w:tabs>
          <w:tab w:val="left" w:pos="-360"/>
        </w:tabs>
        <w:autoSpaceDE w:val="0"/>
        <w:autoSpaceDN w:val="0"/>
        <w:adjustRightInd w:val="0"/>
        <w:spacing w:before="0" w:after="0"/>
      </w:pPr>
      <w:r>
        <w:t>GPS:</w:t>
      </w:r>
      <w:r>
        <w:tab/>
        <w:t>Global Positioning System</w:t>
      </w:r>
    </w:p>
    <w:p w14:paraId="1D594A48" w14:textId="77777777" w:rsidR="0065150E" w:rsidRDefault="0065150E" w:rsidP="0031438A">
      <w:pPr>
        <w:numPr>
          <w:ilvl w:val="0"/>
          <w:numId w:val="5"/>
        </w:numPr>
        <w:tabs>
          <w:tab w:val="left" w:pos="-360"/>
        </w:tabs>
        <w:autoSpaceDE w:val="0"/>
        <w:autoSpaceDN w:val="0"/>
        <w:adjustRightInd w:val="0"/>
        <w:spacing w:before="0" w:after="0"/>
      </w:pPr>
      <w:r>
        <w:t>GNSS:</w:t>
      </w:r>
      <w:r>
        <w:tab/>
        <w:t>Global Navigation Satellite System</w:t>
      </w:r>
    </w:p>
    <w:p w14:paraId="0583694D" w14:textId="77777777" w:rsidR="0065150E" w:rsidRDefault="0065150E" w:rsidP="0031438A">
      <w:pPr>
        <w:numPr>
          <w:ilvl w:val="0"/>
          <w:numId w:val="5"/>
        </w:numPr>
        <w:tabs>
          <w:tab w:val="left" w:pos="-360"/>
        </w:tabs>
        <w:autoSpaceDE w:val="0"/>
        <w:autoSpaceDN w:val="0"/>
        <w:adjustRightInd w:val="0"/>
        <w:spacing w:before="0" w:after="0"/>
      </w:pPr>
      <w:r>
        <w:t xml:space="preserve">GRI: </w:t>
      </w:r>
      <w:r>
        <w:tab/>
        <w:t xml:space="preserve">Group Repetition Interval </w:t>
      </w:r>
    </w:p>
    <w:p w14:paraId="1D6B6AD8" w14:textId="77777777" w:rsidR="0065150E" w:rsidRDefault="0065150E" w:rsidP="0031438A">
      <w:pPr>
        <w:numPr>
          <w:ilvl w:val="0"/>
          <w:numId w:val="5"/>
        </w:numPr>
        <w:tabs>
          <w:tab w:val="left" w:pos="-360"/>
          <w:tab w:val="left" w:pos="2160"/>
        </w:tabs>
        <w:autoSpaceDE w:val="0"/>
        <w:autoSpaceDN w:val="0"/>
        <w:adjustRightInd w:val="0"/>
        <w:spacing w:before="0" w:after="0"/>
      </w:pPr>
      <w:r>
        <w:t xml:space="preserve">HEA </w:t>
      </w:r>
      <w:r>
        <w:tab/>
        <w:t xml:space="preserve">Harbor Entrance and Approach </w:t>
      </w:r>
    </w:p>
    <w:p w14:paraId="3CEE98F7" w14:textId="77777777" w:rsidR="0065150E" w:rsidRDefault="0065150E" w:rsidP="0031438A">
      <w:pPr>
        <w:numPr>
          <w:ilvl w:val="0"/>
          <w:numId w:val="5"/>
        </w:numPr>
        <w:tabs>
          <w:tab w:val="left" w:pos="-360"/>
          <w:tab w:val="left" w:pos="2160"/>
        </w:tabs>
        <w:autoSpaceDE w:val="0"/>
        <w:autoSpaceDN w:val="0"/>
        <w:adjustRightInd w:val="0"/>
        <w:spacing w:before="0" w:after="0"/>
      </w:pPr>
      <w:r>
        <w:t>HDOP</w:t>
      </w:r>
      <w:r>
        <w:tab/>
        <w:t>Horizontal Dilution Of Precision</w:t>
      </w:r>
    </w:p>
    <w:p w14:paraId="286F13EC" w14:textId="77777777" w:rsidR="0065150E" w:rsidRDefault="0065150E" w:rsidP="0031438A">
      <w:pPr>
        <w:numPr>
          <w:ilvl w:val="0"/>
          <w:numId w:val="5"/>
        </w:numPr>
        <w:tabs>
          <w:tab w:val="left" w:pos="-360"/>
          <w:tab w:val="left" w:pos="2160"/>
        </w:tabs>
        <w:autoSpaceDE w:val="0"/>
        <w:autoSpaceDN w:val="0"/>
        <w:adjustRightInd w:val="0"/>
        <w:spacing w:before="0" w:after="0"/>
      </w:pPr>
      <w:r>
        <w:t>HMI</w:t>
      </w:r>
      <w:r>
        <w:tab/>
        <w:t>Hazardously Misleading Information</w:t>
      </w:r>
    </w:p>
    <w:p w14:paraId="485C168E" w14:textId="77777777" w:rsidR="0065150E" w:rsidRDefault="0065150E" w:rsidP="0031438A">
      <w:pPr>
        <w:numPr>
          <w:ilvl w:val="0"/>
          <w:numId w:val="5"/>
        </w:numPr>
        <w:tabs>
          <w:tab w:val="left" w:pos="-360"/>
          <w:tab w:val="left" w:pos="2160"/>
        </w:tabs>
        <w:autoSpaceDE w:val="0"/>
        <w:autoSpaceDN w:val="0"/>
        <w:adjustRightInd w:val="0"/>
        <w:spacing w:before="0" w:after="0"/>
      </w:pPr>
      <w:r>
        <w:t>HPL:</w:t>
      </w:r>
      <w:r>
        <w:tab/>
        <w:t>Horizontal Protection Limit</w:t>
      </w:r>
    </w:p>
    <w:p w14:paraId="0FDA2CEA" w14:textId="77777777" w:rsidR="0065150E" w:rsidRDefault="0065150E" w:rsidP="0031438A">
      <w:pPr>
        <w:numPr>
          <w:ilvl w:val="0"/>
          <w:numId w:val="5"/>
        </w:numPr>
        <w:tabs>
          <w:tab w:val="left" w:pos="-360"/>
          <w:tab w:val="left" w:pos="2160"/>
        </w:tabs>
        <w:autoSpaceDE w:val="0"/>
        <w:autoSpaceDN w:val="0"/>
        <w:adjustRightInd w:val="0"/>
        <w:spacing w:before="0" w:after="0"/>
      </w:pPr>
      <w:r>
        <w:t>HSC</w:t>
      </w:r>
      <w:r>
        <w:tab/>
        <w:t>High Speed Craft</w:t>
      </w:r>
    </w:p>
    <w:p w14:paraId="3FF9D2FE" w14:textId="77777777" w:rsidR="0065150E" w:rsidRDefault="0065150E" w:rsidP="0031438A">
      <w:pPr>
        <w:numPr>
          <w:ilvl w:val="0"/>
          <w:numId w:val="5"/>
        </w:numPr>
        <w:tabs>
          <w:tab w:val="left" w:pos="-360"/>
        </w:tabs>
        <w:autoSpaceDE w:val="0"/>
        <w:autoSpaceDN w:val="0"/>
        <w:adjustRightInd w:val="0"/>
        <w:spacing w:before="0" w:after="0"/>
      </w:pPr>
      <w:r>
        <w:t>PCI</w:t>
      </w:r>
      <w:r>
        <w:tab/>
        <w:t>Phase Code Interval</w:t>
      </w:r>
    </w:p>
    <w:p w14:paraId="6E2026C6" w14:textId="77777777" w:rsidR="0065150E" w:rsidRDefault="0065150E" w:rsidP="0031438A">
      <w:pPr>
        <w:numPr>
          <w:ilvl w:val="0"/>
          <w:numId w:val="5"/>
        </w:numPr>
        <w:tabs>
          <w:tab w:val="left" w:pos="-360"/>
        </w:tabs>
        <w:autoSpaceDE w:val="0"/>
        <w:autoSpaceDN w:val="0"/>
        <w:adjustRightInd w:val="0"/>
        <w:spacing w:before="0" w:after="0"/>
      </w:pPr>
      <w:r>
        <w:t>PDOP:</w:t>
      </w:r>
      <w:r>
        <w:tab/>
        <w:t>Position Dilution Of Precision</w:t>
      </w:r>
    </w:p>
    <w:p w14:paraId="627C653A" w14:textId="77777777" w:rsidR="0065150E" w:rsidRDefault="0065150E" w:rsidP="0031438A">
      <w:pPr>
        <w:numPr>
          <w:ilvl w:val="0"/>
          <w:numId w:val="5"/>
        </w:numPr>
        <w:tabs>
          <w:tab w:val="left" w:pos="-360"/>
        </w:tabs>
        <w:autoSpaceDE w:val="0"/>
        <w:autoSpaceDN w:val="0"/>
        <w:adjustRightInd w:val="0"/>
        <w:spacing w:before="0" w:after="0"/>
      </w:pPr>
      <w:r>
        <w:t>PF:</w:t>
      </w:r>
      <w:r>
        <w:tab/>
        <w:t xml:space="preserve">Primary phase Factor </w:t>
      </w:r>
    </w:p>
    <w:p w14:paraId="5944401B" w14:textId="77777777" w:rsidR="0065150E" w:rsidRDefault="0065150E" w:rsidP="0031438A">
      <w:pPr>
        <w:numPr>
          <w:ilvl w:val="0"/>
          <w:numId w:val="5"/>
        </w:numPr>
        <w:tabs>
          <w:tab w:val="left" w:pos="-360"/>
        </w:tabs>
        <w:autoSpaceDE w:val="0"/>
        <w:autoSpaceDN w:val="0"/>
        <w:adjustRightInd w:val="0"/>
        <w:spacing w:before="0" w:after="0"/>
      </w:pPr>
      <w:r>
        <w:t>RAIM:</w:t>
      </w:r>
      <w:r>
        <w:tab/>
        <w:t xml:space="preserve"> Receiver Autonomous Integrity Monitor</w:t>
      </w:r>
    </w:p>
    <w:p w14:paraId="2A5C2413" w14:textId="77777777" w:rsidR="0065150E" w:rsidRDefault="0065150E" w:rsidP="0031438A">
      <w:pPr>
        <w:numPr>
          <w:ilvl w:val="0"/>
          <w:numId w:val="5"/>
        </w:numPr>
        <w:tabs>
          <w:tab w:val="left" w:pos="-360"/>
        </w:tabs>
        <w:autoSpaceDE w:val="0"/>
        <w:autoSpaceDN w:val="0"/>
        <w:adjustRightInd w:val="0"/>
        <w:spacing w:before="0" w:after="0"/>
      </w:pPr>
      <w:r>
        <w:t>RMS</w:t>
      </w:r>
      <w:r>
        <w:tab/>
        <w:t>Root Mean Square</w:t>
      </w:r>
    </w:p>
    <w:p w14:paraId="2BE0C5B2" w14:textId="77777777" w:rsidR="0065150E" w:rsidRDefault="0065150E" w:rsidP="0031438A">
      <w:pPr>
        <w:numPr>
          <w:ilvl w:val="0"/>
          <w:numId w:val="5"/>
        </w:numPr>
        <w:tabs>
          <w:tab w:val="left" w:pos="-360"/>
        </w:tabs>
        <w:autoSpaceDE w:val="0"/>
        <w:autoSpaceDN w:val="0"/>
        <w:adjustRightInd w:val="0"/>
        <w:spacing w:before="0" w:after="0"/>
      </w:pPr>
      <w:r>
        <w:t>SDME:</w:t>
      </w:r>
      <w:r>
        <w:tab/>
        <w:t>Speed and Distance Measuring Equipment</w:t>
      </w:r>
    </w:p>
    <w:p w14:paraId="690CFA81" w14:textId="77777777" w:rsidR="0065150E" w:rsidRDefault="0065150E" w:rsidP="0031438A">
      <w:pPr>
        <w:numPr>
          <w:ilvl w:val="0"/>
          <w:numId w:val="5"/>
        </w:numPr>
        <w:tabs>
          <w:tab w:val="left" w:pos="-360"/>
          <w:tab w:val="left" w:pos="2160"/>
        </w:tabs>
        <w:autoSpaceDE w:val="0"/>
        <w:autoSpaceDN w:val="0"/>
        <w:adjustRightInd w:val="0"/>
        <w:spacing w:before="0" w:after="0"/>
      </w:pPr>
      <w:r>
        <w:t>SF:</w:t>
      </w:r>
      <w:r>
        <w:tab/>
        <w:t>Secondary phase Factor</w:t>
      </w:r>
    </w:p>
    <w:p w14:paraId="31F31396" w14:textId="77777777" w:rsidR="0065150E" w:rsidRDefault="0065150E" w:rsidP="0031438A">
      <w:pPr>
        <w:numPr>
          <w:ilvl w:val="0"/>
          <w:numId w:val="5"/>
        </w:numPr>
        <w:tabs>
          <w:tab w:val="left" w:pos="-360"/>
          <w:tab w:val="left" w:pos="2160"/>
        </w:tabs>
        <w:autoSpaceDE w:val="0"/>
        <w:autoSpaceDN w:val="0"/>
        <w:adjustRightInd w:val="0"/>
        <w:spacing w:before="0" w:after="0"/>
      </w:pPr>
      <w:r>
        <w:t>SNR</w:t>
      </w:r>
      <w:r>
        <w:tab/>
        <w:t>Signal to Noise Ratio</w:t>
      </w:r>
    </w:p>
    <w:p w14:paraId="55432A79" w14:textId="77777777" w:rsidR="0065150E" w:rsidRDefault="0065150E" w:rsidP="0031438A">
      <w:pPr>
        <w:numPr>
          <w:ilvl w:val="0"/>
          <w:numId w:val="5"/>
        </w:numPr>
        <w:tabs>
          <w:tab w:val="left" w:pos="-360"/>
        </w:tabs>
        <w:autoSpaceDE w:val="0"/>
        <w:autoSpaceDN w:val="0"/>
        <w:adjustRightInd w:val="0"/>
        <w:spacing w:before="0" w:after="0"/>
      </w:pPr>
      <w:r>
        <w:t>SOG:</w:t>
      </w:r>
      <w:r>
        <w:tab/>
        <w:t xml:space="preserve">Speed Over Ground </w:t>
      </w:r>
    </w:p>
    <w:p w14:paraId="0CC13AA7" w14:textId="77777777" w:rsidR="0065150E" w:rsidRDefault="0065150E" w:rsidP="0031438A">
      <w:pPr>
        <w:numPr>
          <w:ilvl w:val="0"/>
          <w:numId w:val="5"/>
        </w:numPr>
        <w:tabs>
          <w:tab w:val="left" w:pos="-360"/>
        </w:tabs>
        <w:autoSpaceDE w:val="0"/>
        <w:autoSpaceDN w:val="0"/>
        <w:adjustRightInd w:val="0"/>
        <w:spacing w:before="0" w:after="0"/>
      </w:pPr>
      <w:r>
        <w:t>SGR:</w:t>
      </w:r>
      <w:r>
        <w:tab/>
        <w:t>Skywave to Groundwave Ratio</w:t>
      </w:r>
    </w:p>
    <w:p w14:paraId="6BF3D236" w14:textId="77777777" w:rsidR="0065150E" w:rsidRDefault="0065150E" w:rsidP="0031438A">
      <w:pPr>
        <w:numPr>
          <w:ilvl w:val="0"/>
          <w:numId w:val="5"/>
        </w:numPr>
        <w:tabs>
          <w:tab w:val="left" w:pos="-360"/>
        </w:tabs>
        <w:autoSpaceDE w:val="0"/>
        <w:autoSpaceDN w:val="0"/>
        <w:adjustRightInd w:val="0"/>
        <w:spacing w:before="0" w:after="0"/>
      </w:pPr>
      <w:r>
        <w:t xml:space="preserve"> SIR:</w:t>
      </w:r>
      <w:r>
        <w:tab/>
        <w:t>Signal to Interference Ratio</w:t>
      </w:r>
    </w:p>
    <w:p w14:paraId="03D44EA4" w14:textId="77777777" w:rsidR="0065150E" w:rsidRDefault="0065150E" w:rsidP="0031438A">
      <w:pPr>
        <w:numPr>
          <w:ilvl w:val="0"/>
          <w:numId w:val="5"/>
        </w:numPr>
        <w:tabs>
          <w:tab w:val="left" w:pos="-360"/>
        </w:tabs>
        <w:autoSpaceDE w:val="0"/>
        <w:autoSpaceDN w:val="0"/>
        <w:adjustRightInd w:val="0"/>
        <w:spacing w:before="0" w:after="0"/>
      </w:pPr>
      <w:r>
        <w:t>TTFF:</w:t>
      </w:r>
      <w:r>
        <w:tab/>
        <w:t>Time To First Fix</w:t>
      </w:r>
    </w:p>
    <w:p w14:paraId="02D9A826" w14:textId="77777777" w:rsidR="0065150E" w:rsidRDefault="0065150E" w:rsidP="0031438A">
      <w:pPr>
        <w:numPr>
          <w:ilvl w:val="0"/>
          <w:numId w:val="5"/>
        </w:numPr>
        <w:tabs>
          <w:tab w:val="left" w:pos="-360"/>
        </w:tabs>
        <w:autoSpaceDE w:val="0"/>
        <w:autoSpaceDN w:val="0"/>
        <w:adjustRightInd w:val="0"/>
        <w:spacing w:before="0" w:after="0"/>
      </w:pPr>
      <w:r>
        <w:t>USNO:</w:t>
      </w:r>
      <w:r>
        <w:tab/>
        <w:t>United States Naval Observatory</w:t>
      </w:r>
    </w:p>
    <w:p w14:paraId="7314609D" w14:textId="77777777" w:rsidR="0065150E" w:rsidRDefault="0065150E" w:rsidP="0031438A">
      <w:pPr>
        <w:numPr>
          <w:ilvl w:val="0"/>
          <w:numId w:val="5"/>
        </w:numPr>
        <w:tabs>
          <w:tab w:val="left" w:pos="-360"/>
        </w:tabs>
        <w:autoSpaceDE w:val="0"/>
        <w:autoSpaceDN w:val="0"/>
        <w:adjustRightInd w:val="0"/>
        <w:spacing w:before="0" w:after="0"/>
      </w:pPr>
      <w:r>
        <w:t>UTC:</w:t>
      </w:r>
      <w:r>
        <w:tab/>
        <w:t>Universal Time Coordinated</w:t>
      </w:r>
    </w:p>
    <w:p w14:paraId="6FCB6AAF" w14:textId="77777777" w:rsidR="0065150E" w:rsidRDefault="0065150E" w:rsidP="0031438A">
      <w:pPr>
        <w:numPr>
          <w:ilvl w:val="0"/>
          <w:numId w:val="5"/>
        </w:numPr>
        <w:tabs>
          <w:tab w:val="left" w:pos="-360"/>
        </w:tabs>
        <w:autoSpaceDE w:val="0"/>
        <w:autoSpaceDN w:val="0"/>
        <w:adjustRightInd w:val="0"/>
        <w:spacing w:before="0" w:after="0"/>
      </w:pPr>
      <w:r>
        <w:t>2drms</w:t>
      </w:r>
      <w:r>
        <w:tab/>
        <w:t>twice distance root mean square.</w:t>
      </w:r>
    </w:p>
    <w:p w14:paraId="69C8B1E2" w14:textId="77777777" w:rsidR="0065150E" w:rsidRDefault="0065150E" w:rsidP="0014568A">
      <w:pPr>
        <w:autoSpaceDE w:val="0"/>
        <w:autoSpaceDN w:val="0"/>
        <w:adjustRightInd w:val="0"/>
        <w:rPr>
          <w:rFonts w:ascii="Arial,Bold" w:hAnsi="Arial,Bold" w:cs="Arial,Bold"/>
          <w:b/>
          <w:bCs/>
          <w:sz w:val="22"/>
          <w:szCs w:val="22"/>
        </w:rPr>
      </w:pPr>
    </w:p>
    <w:p w14:paraId="535D241C" w14:textId="77777777" w:rsidR="0065150E" w:rsidRDefault="0065150E" w:rsidP="0014568A">
      <w:pPr>
        <w:autoSpaceDE w:val="0"/>
        <w:autoSpaceDN w:val="0"/>
        <w:adjustRightInd w:val="0"/>
        <w:rPr>
          <w:rFonts w:ascii="Arial,Bold" w:hAnsi="Arial,Bold" w:cs="Arial,Bold"/>
          <w:b/>
          <w:bCs/>
          <w:sz w:val="22"/>
          <w:szCs w:val="22"/>
        </w:rPr>
      </w:pPr>
    </w:p>
    <w:p w14:paraId="373F2D6D" w14:textId="77777777" w:rsidR="0065150E" w:rsidRDefault="0065150E" w:rsidP="0014568A">
      <w:pPr>
        <w:autoSpaceDE w:val="0"/>
        <w:autoSpaceDN w:val="0"/>
        <w:adjustRightInd w:val="0"/>
        <w:rPr>
          <w:rFonts w:ascii="Arial,Bold" w:hAnsi="Arial,Bold" w:cs="Arial,Bold"/>
          <w:b/>
          <w:bCs/>
          <w:sz w:val="22"/>
          <w:szCs w:val="22"/>
        </w:rPr>
      </w:pPr>
    </w:p>
    <w:p w14:paraId="0DBE6D9E" w14:textId="77777777" w:rsidR="0065150E" w:rsidRDefault="0065150E" w:rsidP="0014568A">
      <w:pPr>
        <w:autoSpaceDE w:val="0"/>
        <w:autoSpaceDN w:val="0"/>
        <w:adjustRightInd w:val="0"/>
        <w:rPr>
          <w:rFonts w:ascii="Arial,Bold" w:hAnsi="Arial,Bold" w:cs="Arial,Bold"/>
          <w:b/>
          <w:bCs/>
          <w:sz w:val="22"/>
          <w:szCs w:val="22"/>
        </w:rPr>
      </w:pPr>
    </w:p>
    <w:p w14:paraId="5D7FF0A8" w14:textId="77777777" w:rsidR="0065150E" w:rsidRDefault="0065150E" w:rsidP="0014568A">
      <w:pPr>
        <w:autoSpaceDE w:val="0"/>
        <w:autoSpaceDN w:val="0"/>
        <w:adjustRightInd w:val="0"/>
        <w:rPr>
          <w:rFonts w:ascii="Arial,Bold" w:hAnsi="Arial,Bold" w:cs="Arial,Bold"/>
          <w:b/>
          <w:bCs/>
          <w:sz w:val="22"/>
          <w:szCs w:val="22"/>
        </w:rPr>
      </w:pPr>
    </w:p>
    <w:p w14:paraId="104047F5" w14:textId="77777777" w:rsidR="0065150E" w:rsidRDefault="0065150E" w:rsidP="0014568A">
      <w:pPr>
        <w:autoSpaceDE w:val="0"/>
        <w:autoSpaceDN w:val="0"/>
        <w:adjustRightInd w:val="0"/>
        <w:rPr>
          <w:rFonts w:ascii="Arial,Bold" w:hAnsi="Arial,Bold" w:cs="Arial,Bold"/>
          <w:b/>
          <w:bCs/>
          <w:sz w:val="22"/>
          <w:szCs w:val="22"/>
        </w:rPr>
      </w:pPr>
    </w:p>
    <w:p w14:paraId="0D153D33" w14:textId="77777777" w:rsidR="0065150E" w:rsidRDefault="0065150E" w:rsidP="0014568A">
      <w:pPr>
        <w:autoSpaceDE w:val="0"/>
        <w:autoSpaceDN w:val="0"/>
        <w:adjustRightInd w:val="0"/>
        <w:rPr>
          <w:rFonts w:ascii="Arial,Bold" w:hAnsi="Arial,Bold" w:cs="Arial,Bold"/>
          <w:b/>
          <w:bCs/>
          <w:sz w:val="22"/>
          <w:szCs w:val="22"/>
        </w:rPr>
      </w:pPr>
    </w:p>
    <w:p w14:paraId="02D9940A" w14:textId="77777777" w:rsidR="0065150E" w:rsidRDefault="0065150E" w:rsidP="0014568A">
      <w:pPr>
        <w:autoSpaceDE w:val="0"/>
        <w:autoSpaceDN w:val="0"/>
        <w:adjustRightInd w:val="0"/>
        <w:rPr>
          <w:rFonts w:ascii="Arial,Bold" w:hAnsi="Arial,Bold" w:cs="Arial,Bold"/>
          <w:b/>
          <w:bCs/>
          <w:sz w:val="22"/>
          <w:szCs w:val="22"/>
        </w:rPr>
      </w:pPr>
    </w:p>
    <w:p w14:paraId="7010F42F" w14:textId="77777777" w:rsidR="0065150E" w:rsidRDefault="0065150E" w:rsidP="0014568A">
      <w:pPr>
        <w:autoSpaceDE w:val="0"/>
        <w:autoSpaceDN w:val="0"/>
        <w:adjustRightInd w:val="0"/>
        <w:rPr>
          <w:rFonts w:ascii="Arial,Bold" w:hAnsi="Arial,Bold" w:cs="Arial,Bold"/>
          <w:b/>
          <w:bCs/>
          <w:sz w:val="22"/>
          <w:szCs w:val="22"/>
        </w:rPr>
      </w:pPr>
    </w:p>
    <w:p w14:paraId="5574A3E4" w14:textId="77777777" w:rsidR="0065150E" w:rsidRDefault="0065150E" w:rsidP="0014568A">
      <w:pPr>
        <w:autoSpaceDE w:val="0"/>
        <w:autoSpaceDN w:val="0"/>
        <w:adjustRightInd w:val="0"/>
        <w:rPr>
          <w:rFonts w:ascii="Arial,Bold" w:hAnsi="Arial,Bold" w:cs="Arial,Bold"/>
          <w:b/>
          <w:bCs/>
          <w:sz w:val="22"/>
          <w:szCs w:val="22"/>
        </w:rPr>
      </w:pPr>
    </w:p>
    <w:p w14:paraId="76C0331F" w14:textId="77777777" w:rsidR="0065150E" w:rsidRDefault="0065150E" w:rsidP="0014568A">
      <w:pPr>
        <w:autoSpaceDE w:val="0"/>
        <w:autoSpaceDN w:val="0"/>
        <w:adjustRightInd w:val="0"/>
        <w:rPr>
          <w:rFonts w:ascii="Arial,Bold" w:hAnsi="Arial,Bold" w:cs="Arial,Bold"/>
          <w:b/>
          <w:bCs/>
          <w:sz w:val="22"/>
          <w:szCs w:val="22"/>
        </w:rPr>
      </w:pPr>
    </w:p>
    <w:p w14:paraId="46762F89" w14:textId="77777777" w:rsidR="0065150E" w:rsidRDefault="0065150E" w:rsidP="0014568A">
      <w:pPr>
        <w:autoSpaceDE w:val="0"/>
        <w:autoSpaceDN w:val="0"/>
        <w:adjustRightInd w:val="0"/>
        <w:rPr>
          <w:rFonts w:ascii="Arial,Bold" w:hAnsi="Arial,Bold" w:cs="Arial,Bold"/>
          <w:b/>
          <w:bCs/>
          <w:sz w:val="22"/>
          <w:szCs w:val="22"/>
        </w:rPr>
      </w:pPr>
    </w:p>
    <w:p w14:paraId="3F0A7D9A" w14:textId="77777777" w:rsidR="0065150E" w:rsidRDefault="0065150E" w:rsidP="0014568A">
      <w:pPr>
        <w:autoSpaceDE w:val="0"/>
        <w:autoSpaceDN w:val="0"/>
        <w:adjustRightInd w:val="0"/>
        <w:rPr>
          <w:rFonts w:ascii="Arial,Bold" w:hAnsi="Arial,Bold" w:cs="Arial,Bold"/>
          <w:b/>
          <w:bCs/>
          <w:sz w:val="22"/>
          <w:szCs w:val="22"/>
        </w:rPr>
      </w:pPr>
    </w:p>
    <w:p w14:paraId="108146D4" w14:textId="77777777" w:rsidR="0065150E" w:rsidRDefault="0065150E" w:rsidP="0014568A">
      <w:pPr>
        <w:pStyle w:val="Heading3"/>
      </w:pPr>
      <w:bookmarkStart w:id="425" w:name="_Toc367957134"/>
      <w:bookmarkEnd w:id="425"/>
    </w:p>
    <w:p w14:paraId="4A86EA3D" w14:textId="77777777" w:rsidR="0065150E" w:rsidRDefault="0065150E" w:rsidP="0014568A">
      <w:pPr>
        <w:pStyle w:val="Heading3"/>
      </w:pPr>
      <w:bookmarkStart w:id="426" w:name="_Toc367957135"/>
      <w:bookmarkEnd w:id="426"/>
    </w:p>
    <w:p w14:paraId="34D4FAFB" w14:textId="77777777" w:rsidR="0065150E" w:rsidRDefault="0065150E" w:rsidP="0014568A">
      <w:pPr>
        <w:pStyle w:val="Heading3"/>
      </w:pPr>
      <w:bookmarkStart w:id="427" w:name="_Toc367957136"/>
      <w:bookmarkEnd w:id="427"/>
    </w:p>
    <w:p w14:paraId="69AD3A56" w14:textId="77777777" w:rsidR="0014568A" w:rsidRDefault="00E552C8" w:rsidP="00E552C8">
      <w:pPr>
        <w:pStyle w:val="Heading1"/>
        <w:numPr>
          <w:ilvl w:val="0"/>
          <w:numId w:val="0"/>
        </w:numPr>
        <w:ind w:left="432"/>
        <w:rPr>
          <w:rFonts w:ascii="Arial,Italic" w:hAnsi="Arial,Italic" w:cs="Arial,Italic"/>
          <w:i/>
          <w:sz w:val="20"/>
          <w:lang w:val="it-IT"/>
        </w:rPr>
      </w:pPr>
      <w:bookmarkStart w:id="428" w:name="_Toc361993755"/>
      <w:bookmarkStart w:id="429" w:name="_Toc367957137"/>
      <w:r>
        <w:rPr>
          <w:lang w:val="it-IT"/>
        </w:rPr>
        <w:t>APPENDIX C</w:t>
      </w:r>
      <w:r w:rsidR="00584AD3">
        <w:rPr>
          <w:lang w:val="it-IT"/>
        </w:rPr>
        <w:t xml:space="preserve"> </w:t>
      </w:r>
      <w:r w:rsidR="0014568A">
        <w:rPr>
          <w:lang w:val="it-IT"/>
        </w:rPr>
        <w:t>Receiver Algortithms</w:t>
      </w:r>
      <w:bookmarkEnd w:id="428"/>
      <w:bookmarkEnd w:id="429"/>
      <w:r w:rsidR="0014568A">
        <w:rPr>
          <w:lang w:val="it-IT"/>
        </w:rPr>
        <w:t xml:space="preserve"> </w:t>
      </w:r>
    </w:p>
    <w:p w14:paraId="35A3D633" w14:textId="77777777" w:rsidR="0014568A" w:rsidRDefault="0014568A" w:rsidP="0014568A">
      <w:pPr>
        <w:autoSpaceDE w:val="0"/>
        <w:autoSpaceDN w:val="0"/>
        <w:adjustRightInd w:val="0"/>
        <w:rPr>
          <w:rFonts w:ascii="Arial,Italic" w:hAnsi="Arial,Italic" w:cs="Arial,Italic"/>
          <w:i/>
          <w:iCs/>
          <w:lang w:val="it-IT"/>
        </w:rPr>
      </w:pPr>
    </w:p>
    <w:p w14:paraId="695D3E03" w14:textId="77777777" w:rsidR="0014568A" w:rsidRDefault="0014568A" w:rsidP="0014568A">
      <w:pPr>
        <w:pStyle w:val="Heading2"/>
        <w:numPr>
          <w:ilvl w:val="0"/>
          <w:numId w:val="0"/>
        </w:numPr>
        <w:ind w:left="576"/>
      </w:pPr>
      <w:bookmarkStart w:id="430" w:name="_Toc361993756"/>
      <w:bookmarkStart w:id="431" w:name="_Toc367957138"/>
      <w:r>
        <w:t>D.1 ASF calculation</w:t>
      </w:r>
      <w:bookmarkEnd w:id="430"/>
      <w:bookmarkEnd w:id="431"/>
    </w:p>
    <w:p w14:paraId="3920F0FA" w14:textId="77777777" w:rsidR="0014568A" w:rsidRDefault="0014568A" w:rsidP="0014568A"/>
    <w:p w14:paraId="3FC97246" w14:textId="77777777" w:rsidR="0014568A" w:rsidRDefault="0014568A" w:rsidP="0014568A">
      <w:pPr>
        <w:tabs>
          <w:tab w:val="right" w:pos="8505"/>
        </w:tabs>
        <w:spacing w:before="120" w:after="120"/>
        <w:ind w:left="557"/>
        <w:jc w:val="right"/>
      </w:pPr>
      <w:r w:rsidRPr="00F82354">
        <w:rPr>
          <w:position w:val="-32"/>
        </w:rPr>
        <w:object w:dxaOrig="7160" w:dyaOrig="760" w14:anchorId="2FA2AF4D">
          <v:shape id="_x0000_i1026" type="#_x0000_t75" style="width:356.85pt;height:38.2pt" o:ole="">
            <v:imagedata r:id="rId25" o:title=""/>
          </v:shape>
          <o:OLEObject Type="Embed" ProgID="Equation.3" ShapeID="_x0000_i1026" DrawAspect="Content" ObjectID="_1472648640" r:id="rId26"/>
        </w:object>
      </w:r>
      <w:r>
        <w:tab/>
      </w:r>
      <w:r>
        <w:tab/>
      </w:r>
      <w:r>
        <w:tab/>
        <w:t>(D1.1)</w:t>
      </w:r>
    </w:p>
    <w:p w14:paraId="2E31BDE6" w14:textId="77777777" w:rsidR="0014568A" w:rsidRDefault="0014568A" w:rsidP="0014568A">
      <w:pPr>
        <w:ind w:left="557"/>
      </w:pPr>
      <w:r>
        <w:t>where</w:t>
      </w:r>
    </w:p>
    <w:p w14:paraId="454EEB8F" w14:textId="77777777" w:rsidR="0014568A" w:rsidRDefault="0014568A" w:rsidP="0014568A">
      <w:pPr>
        <w:tabs>
          <w:tab w:val="left" w:pos="1843"/>
        </w:tabs>
        <w:ind w:left="2127" w:hanging="1570"/>
      </w:pPr>
      <w:r>
        <w:rPr>
          <w:i/>
        </w:rPr>
        <w:t>TOA</w:t>
      </w:r>
      <w:r>
        <w:rPr>
          <w:i/>
          <w:vertAlign w:val="subscript"/>
        </w:rPr>
        <w:t>Measured</w:t>
      </w:r>
      <w:r>
        <w:tab/>
        <w:t>=</w:t>
      </w:r>
      <w:r>
        <w:tab/>
        <w:t>Time of Arrival measurement to one station</w:t>
      </w:r>
    </w:p>
    <w:p w14:paraId="7FAF9FF7" w14:textId="77777777" w:rsidR="0014568A" w:rsidRDefault="0014568A" w:rsidP="0014568A">
      <w:pPr>
        <w:tabs>
          <w:tab w:val="left" w:pos="1843"/>
        </w:tabs>
        <w:ind w:left="2127" w:hanging="1570"/>
      </w:pPr>
      <w:r>
        <w:rPr>
          <w:i/>
        </w:rPr>
        <w:t>PF</w:t>
      </w:r>
      <w:r>
        <w:rPr>
          <w:i/>
        </w:rPr>
        <w:tab/>
      </w:r>
      <w:r>
        <w:t>=</w:t>
      </w:r>
      <w:r>
        <w:tab/>
        <w:t>Primary Factor, the propagation time of the signal through the atmosphere</w:t>
      </w:r>
    </w:p>
    <w:p w14:paraId="0F98D0D4" w14:textId="77777777" w:rsidR="0014568A" w:rsidRDefault="0014568A" w:rsidP="0014568A">
      <w:pPr>
        <w:tabs>
          <w:tab w:val="left" w:pos="1843"/>
        </w:tabs>
        <w:ind w:left="2127" w:hanging="1570"/>
      </w:pPr>
      <w:r>
        <w:rPr>
          <w:i/>
        </w:rPr>
        <w:t>SF</w:t>
      </w:r>
      <w:r>
        <w:t xml:space="preserve"> </w:t>
      </w:r>
      <w:r>
        <w:tab/>
        <w:t>=</w:t>
      </w:r>
      <w:r>
        <w:tab/>
        <w:t>Secondary Factor, the difference between propagation over an all-seawater path and propagation through the atmosphere,</w:t>
      </w:r>
    </w:p>
    <w:p w14:paraId="748FFF7F" w14:textId="77777777" w:rsidR="0014568A" w:rsidRDefault="0014568A" w:rsidP="0014568A">
      <w:pPr>
        <w:tabs>
          <w:tab w:val="left" w:pos="1843"/>
        </w:tabs>
        <w:ind w:left="2127" w:hanging="1570"/>
      </w:pPr>
      <w:r>
        <w:rPr>
          <w:i/>
        </w:rPr>
        <w:t>ASF</w:t>
      </w:r>
      <w:r>
        <w:t xml:space="preserve"> </w:t>
      </w:r>
      <w:r>
        <w:tab/>
        <w:t>=</w:t>
      </w:r>
      <w:r>
        <w:tab/>
        <w:t>Additional Secondary Factor, the difference between propagation over land and elevated terrain, and propagation over an all-seawater path,</w:t>
      </w:r>
    </w:p>
    <w:p w14:paraId="5349AAF7" w14:textId="77777777" w:rsidR="0014568A" w:rsidRDefault="0014568A" w:rsidP="0014568A">
      <w:pPr>
        <w:tabs>
          <w:tab w:val="left" w:pos="1843"/>
        </w:tabs>
        <w:ind w:left="2127" w:hanging="1570"/>
      </w:pPr>
      <w:r>
        <w:rPr>
          <w:i/>
        </w:rPr>
        <w:t>T</w:t>
      </w:r>
      <w:r>
        <w:rPr>
          <w:i/>
          <w:vertAlign w:val="subscript"/>
        </w:rPr>
        <w:t>Receiver Error</w:t>
      </w:r>
      <w:r>
        <w:t xml:space="preserve"> </w:t>
      </w:r>
      <w:r>
        <w:tab/>
        <w:t>=</w:t>
      </w:r>
      <w:r>
        <w:tab/>
        <w:t>Receiver clock error with respect to eLoran system time,</w:t>
      </w:r>
    </w:p>
    <w:p w14:paraId="4C309B13" w14:textId="77777777" w:rsidR="0014568A" w:rsidRDefault="0014568A" w:rsidP="0014568A">
      <w:pPr>
        <w:tabs>
          <w:tab w:val="left" w:pos="1843"/>
        </w:tabs>
        <w:ind w:left="2127" w:hanging="1570"/>
      </w:pPr>
      <w:r>
        <w:rPr>
          <w:i/>
        </w:rPr>
        <w:t>T</w:t>
      </w:r>
      <w:r>
        <w:rPr>
          <w:i/>
          <w:vertAlign w:val="subscript"/>
        </w:rPr>
        <w:t>Transmitter Error</w:t>
      </w:r>
      <w:r>
        <w:t xml:space="preserve"> </w:t>
      </w:r>
      <w:r>
        <w:tab/>
        <w:t>=</w:t>
      </w:r>
      <w:r>
        <w:tab/>
        <w:t>Transmitter clock error with respect to eLoran system time,</w:t>
      </w:r>
    </w:p>
    <w:p w14:paraId="7FB9FD78" w14:textId="77777777" w:rsidR="0014568A" w:rsidRDefault="0014568A" w:rsidP="0014568A">
      <w:pPr>
        <w:tabs>
          <w:tab w:val="left" w:pos="1843"/>
        </w:tabs>
        <w:ind w:left="2127" w:hanging="1570"/>
      </w:pPr>
      <w:r>
        <w:rPr>
          <w:i/>
        </w:rPr>
        <w:t>T</w:t>
      </w:r>
      <w:r>
        <w:rPr>
          <w:i/>
          <w:vertAlign w:val="subscript"/>
        </w:rPr>
        <w:t>Noise</w:t>
      </w:r>
      <w:r>
        <w:t xml:space="preserve"> </w:t>
      </w:r>
      <w:r>
        <w:tab/>
        <w:t>=</w:t>
      </w:r>
      <w:r>
        <w:tab/>
        <w:t>Timing error due to noise and residual continuous wave and cross rate interference,</w:t>
      </w:r>
      <w:r>
        <w:rPr>
          <w:i/>
        </w:rPr>
        <w:t xml:space="preserve"> </w:t>
      </w:r>
    </w:p>
    <w:p w14:paraId="1D3DCF12" w14:textId="77777777" w:rsidR="0014568A" w:rsidRDefault="0014568A" w:rsidP="0014568A">
      <w:pPr>
        <w:tabs>
          <w:tab w:val="left" w:pos="1843"/>
        </w:tabs>
        <w:ind w:left="2127" w:hanging="1570"/>
      </w:pPr>
      <w:r>
        <w:rPr>
          <w:i/>
        </w:rPr>
        <w:t>TOA</w:t>
      </w:r>
      <w:r>
        <w:rPr>
          <w:i/>
          <w:vertAlign w:val="subscript"/>
        </w:rPr>
        <w:t>c</w:t>
      </w:r>
      <w:r>
        <w:t xml:space="preserve"> </w:t>
      </w:r>
      <w:r>
        <w:tab/>
        <w:t>=</w:t>
      </w:r>
      <w:r>
        <w:tab/>
        <w:t xml:space="preserve">Time of Arrival of the signal from the station under the assumption of propagation with the speed of light, </w:t>
      </w:r>
      <w:r>
        <w:rPr>
          <w:i/>
        </w:rPr>
        <w:t>c</w:t>
      </w:r>
      <w:r>
        <w:t>,</w:t>
      </w:r>
    </w:p>
    <w:p w14:paraId="673D9D5C" w14:textId="77777777" w:rsidR="0014568A" w:rsidRDefault="0014568A" w:rsidP="0014568A">
      <w:pPr>
        <w:tabs>
          <w:tab w:val="left" w:pos="1843"/>
        </w:tabs>
        <w:ind w:left="2127" w:hanging="1570"/>
      </w:pPr>
      <w:r>
        <w:t>Δ</w:t>
      </w:r>
      <w:r>
        <w:rPr>
          <w:i/>
        </w:rPr>
        <w:t>PF</w:t>
      </w:r>
      <w:r>
        <w:t xml:space="preserve"> </w:t>
      </w:r>
      <w:r>
        <w:tab/>
        <w:t>=</w:t>
      </w:r>
      <w:r>
        <w:tab/>
        <w:t>Delta Primary Factor, the difference in propagation time between propagation through the atmosphere and free-space propagation.</w:t>
      </w:r>
    </w:p>
    <w:p w14:paraId="41CAB8A0" w14:textId="77777777" w:rsidR="0014568A" w:rsidRDefault="0014568A" w:rsidP="0014568A">
      <w:pPr>
        <w:spacing w:after="120"/>
        <w:ind w:left="1701" w:hanging="1144"/>
      </w:pPr>
      <w:r>
        <w:t>Consequently:</w:t>
      </w:r>
    </w:p>
    <w:p w14:paraId="1919A2AD" w14:textId="77777777" w:rsidR="0014568A" w:rsidRDefault="0014568A" w:rsidP="0014568A">
      <w:pPr>
        <w:tabs>
          <w:tab w:val="right" w:pos="8505"/>
        </w:tabs>
        <w:spacing w:before="120" w:after="120"/>
        <w:ind w:left="557"/>
        <w:jc w:val="right"/>
      </w:pPr>
      <w:r w:rsidRPr="00F82354">
        <w:rPr>
          <w:position w:val="-14"/>
        </w:rPr>
        <w:object w:dxaOrig="6100" w:dyaOrig="380" w14:anchorId="0F2BF4A4">
          <v:shape id="_x0000_i1027" type="#_x0000_t75" style="width:304.3pt;height:19.4pt" o:ole="">
            <v:imagedata r:id="rId27" o:title=""/>
          </v:shape>
          <o:OLEObject Type="Embed" ProgID="Equation.3" ShapeID="_x0000_i1027" DrawAspect="Content" ObjectID="_1472648641" r:id="rId28"/>
        </w:object>
      </w:r>
      <w:r>
        <w:tab/>
      </w:r>
      <w:r>
        <w:tab/>
      </w:r>
      <w:r>
        <w:tab/>
        <w:t>(D1.2)</w:t>
      </w:r>
    </w:p>
    <w:p w14:paraId="07828471" w14:textId="77777777" w:rsidR="0014568A" w:rsidRDefault="0014568A" w:rsidP="0014568A">
      <w:pPr>
        <w:spacing w:after="120"/>
        <w:ind w:left="557"/>
      </w:pPr>
    </w:p>
    <w:p w14:paraId="351FA25E" w14:textId="77777777" w:rsidR="0014568A" w:rsidRDefault="0014568A" w:rsidP="0014568A">
      <w:pPr>
        <w:keepNext/>
        <w:spacing w:after="120"/>
        <w:ind w:left="556"/>
      </w:pPr>
      <w:r>
        <w:t xml:space="preserve">Now, </w:t>
      </w:r>
      <w:r>
        <w:rPr>
          <w:i/>
        </w:rPr>
        <w:t>PF</w:t>
      </w:r>
      <w:r>
        <w:t xml:space="preserve"> can be calculated using:</w:t>
      </w:r>
    </w:p>
    <w:p w14:paraId="19A4B649" w14:textId="77777777" w:rsidR="0014568A" w:rsidRDefault="0014568A" w:rsidP="0014568A">
      <w:pPr>
        <w:tabs>
          <w:tab w:val="right" w:pos="8505"/>
        </w:tabs>
        <w:spacing w:after="120"/>
        <w:ind w:left="557"/>
        <w:jc w:val="right"/>
      </w:pPr>
      <w:r w:rsidRPr="00F82354">
        <w:rPr>
          <w:position w:val="-32"/>
        </w:rPr>
        <w:object w:dxaOrig="3620" w:dyaOrig="720" w14:anchorId="2454FEFD">
          <v:shape id="_x0000_i1028" type="#_x0000_t75" style="width:180.95pt;height:36.95pt" o:ole="">
            <v:imagedata r:id="rId29" o:title=""/>
          </v:shape>
          <o:OLEObject Type="Embed" ProgID="Equation.3" ShapeID="_x0000_i1028" DrawAspect="Content" ObjectID="_1472648642" r:id="rId30"/>
        </w:object>
      </w:r>
      <w:r>
        <w:tab/>
      </w:r>
      <w:r>
        <w:tab/>
        <w:t>(D1.3)</w:t>
      </w:r>
    </w:p>
    <w:p w14:paraId="5EF1C298" w14:textId="77777777" w:rsidR="0014568A" w:rsidRDefault="0014568A" w:rsidP="0014568A">
      <w:pPr>
        <w:ind w:left="557"/>
      </w:pPr>
      <w:r>
        <w:t>where</w:t>
      </w:r>
    </w:p>
    <w:p w14:paraId="7BC32445" w14:textId="77777777" w:rsidR="0014568A" w:rsidRDefault="0014568A" w:rsidP="0014568A">
      <w:pPr>
        <w:tabs>
          <w:tab w:val="left" w:pos="1843"/>
        </w:tabs>
        <w:ind w:left="2127" w:hanging="1570"/>
      </w:pPr>
      <w:r>
        <w:rPr>
          <w:i/>
        </w:rPr>
        <w:t>Distance</w:t>
      </w:r>
      <w:r>
        <w:t xml:space="preserve"> </w:t>
      </w:r>
      <w:r>
        <w:tab/>
        <w:t>=</w:t>
      </w:r>
      <w:r>
        <w:tab/>
        <w:t>the great circle distance based on the geographic location found by (D)GPS and the transmitter location, for this we use Sodano’s method,</w:t>
      </w:r>
    </w:p>
    <w:p w14:paraId="08537038" w14:textId="77777777" w:rsidR="0014568A" w:rsidRDefault="0014568A" w:rsidP="0014568A">
      <w:pPr>
        <w:tabs>
          <w:tab w:val="left" w:pos="1843"/>
        </w:tabs>
        <w:ind w:left="2127" w:hanging="1570"/>
      </w:pPr>
      <w:r>
        <w:rPr>
          <w:i/>
        </w:rPr>
        <w:t>V</w:t>
      </w:r>
      <w:r>
        <w:rPr>
          <w:i/>
          <w:vertAlign w:val="subscript"/>
        </w:rPr>
        <w:t>atmosphere</w:t>
      </w:r>
      <w:r>
        <w:tab/>
        <w:t>=</w:t>
      </w:r>
      <w:r>
        <w:tab/>
        <w:t>propagation speed of the signals through the atmosphere,</w:t>
      </w:r>
    </w:p>
    <w:p w14:paraId="0404BF48" w14:textId="77777777" w:rsidR="0014568A" w:rsidRDefault="0014568A" w:rsidP="0014568A">
      <w:pPr>
        <w:tabs>
          <w:tab w:val="left" w:pos="1843"/>
        </w:tabs>
        <w:spacing w:after="120"/>
        <w:ind w:left="2127" w:hanging="1570"/>
      </w:pPr>
      <w:r>
        <w:rPr>
          <w:i/>
        </w:rPr>
        <w:t>η</w:t>
      </w:r>
      <w:r>
        <w:rPr>
          <w:i/>
          <w:vertAlign w:val="subscript"/>
        </w:rPr>
        <w:t>atmosphere</w:t>
      </w:r>
      <w:r>
        <w:tab/>
        <w:t>=</w:t>
      </w:r>
      <w:r>
        <w:tab/>
        <w:t>the refractive index of the atmosphere taken at the surface of the earth, 1.000338,</w:t>
      </w:r>
    </w:p>
    <w:p w14:paraId="452AE3B4" w14:textId="77777777" w:rsidR="0014568A" w:rsidRDefault="0014568A" w:rsidP="0014568A">
      <w:pPr>
        <w:tabs>
          <w:tab w:val="left" w:pos="1843"/>
        </w:tabs>
        <w:spacing w:after="120"/>
        <w:ind w:left="2127" w:hanging="1570"/>
      </w:pPr>
      <w:r>
        <w:rPr>
          <w:i/>
        </w:rPr>
        <w:t>c</w:t>
      </w:r>
      <w:r>
        <w:tab/>
        <w:t>=</w:t>
      </w:r>
      <w:r>
        <w:tab/>
        <w:t>the speed of light (299792458 m/s).</w:t>
      </w:r>
    </w:p>
    <w:p w14:paraId="196E5339" w14:textId="77777777" w:rsidR="0014568A" w:rsidRDefault="0014568A" w:rsidP="0014568A">
      <w:pPr>
        <w:tabs>
          <w:tab w:val="left" w:pos="1843"/>
        </w:tabs>
        <w:spacing w:after="120"/>
        <w:ind w:left="2127" w:hanging="1570"/>
      </w:pPr>
    </w:p>
    <w:p w14:paraId="387B7B96" w14:textId="77777777" w:rsidR="0014568A" w:rsidRDefault="0014568A" w:rsidP="0014568A">
      <w:pPr>
        <w:tabs>
          <w:tab w:val="left" w:pos="1843"/>
        </w:tabs>
        <w:spacing w:after="120"/>
        <w:ind w:left="2127" w:hanging="1570"/>
      </w:pPr>
      <w:r>
        <w:t>Δ</w:t>
      </w:r>
      <w:r>
        <w:rPr>
          <w:i/>
        </w:rPr>
        <w:t>PF</w:t>
      </w:r>
      <w:r>
        <w:t xml:space="preserve"> can be calculated using:</w:t>
      </w:r>
    </w:p>
    <w:p w14:paraId="74410713" w14:textId="77777777" w:rsidR="0014568A" w:rsidRDefault="0014568A" w:rsidP="0014568A">
      <w:pPr>
        <w:tabs>
          <w:tab w:val="left" w:pos="1843"/>
          <w:tab w:val="right" w:pos="8505"/>
        </w:tabs>
        <w:spacing w:after="120"/>
        <w:ind w:left="2127" w:hanging="1570"/>
        <w:jc w:val="right"/>
      </w:pPr>
      <w:r w:rsidRPr="00F82354">
        <w:rPr>
          <w:position w:val="-24"/>
        </w:rPr>
        <w:object w:dxaOrig="5220" w:dyaOrig="620" w14:anchorId="6BC6E75B">
          <v:shape id="_x0000_i1029" type="#_x0000_t75" style="width:261.7pt;height:30.7pt" o:ole="">
            <v:imagedata r:id="rId31" o:title=""/>
          </v:shape>
          <o:OLEObject Type="Embed" ProgID="Equation.3" ShapeID="_x0000_i1029" DrawAspect="Content" ObjectID="_1472648643" r:id="rId32"/>
        </w:object>
      </w:r>
      <w:r>
        <w:tab/>
      </w:r>
      <w:r>
        <w:tab/>
      </w:r>
      <w:r>
        <w:tab/>
        <w:t>(D1.4)</w:t>
      </w:r>
    </w:p>
    <w:p w14:paraId="7DB95F15" w14:textId="77777777" w:rsidR="0014568A" w:rsidRDefault="0014568A" w:rsidP="0014568A">
      <w:pPr>
        <w:tabs>
          <w:tab w:val="left" w:pos="1843"/>
        </w:tabs>
        <w:spacing w:after="120"/>
        <w:ind w:left="567" w:hanging="10"/>
      </w:pPr>
    </w:p>
    <w:p w14:paraId="4B819A25" w14:textId="77777777" w:rsidR="0014568A" w:rsidRDefault="0014568A" w:rsidP="0014568A">
      <w:pPr>
        <w:tabs>
          <w:tab w:val="left" w:pos="1843"/>
        </w:tabs>
        <w:spacing w:after="120"/>
        <w:ind w:left="567" w:hanging="10"/>
      </w:pPr>
      <w:r>
        <w:t xml:space="preserve">In order to calculate the Secondary Factor, </w:t>
      </w:r>
      <w:r>
        <w:rPr>
          <w:i/>
        </w:rPr>
        <w:t>SF</w:t>
      </w:r>
      <w:r>
        <w:t xml:space="preserve">, we make use of Brunavs’ equations </w:t>
      </w:r>
      <w:r>
        <w:fldChar w:fldCharType="begin"/>
      </w:r>
      <w:r>
        <w:instrText xml:space="preserve"> REF Ref_3691523 \h  \* MERGEFORMAT </w:instrText>
      </w:r>
      <w:r>
        <w:fldChar w:fldCharType="separate"/>
      </w:r>
      <w:r>
        <w:rPr>
          <w:b/>
          <w:bCs/>
        </w:rPr>
        <w:t>Error! Reference source not found.</w:t>
      </w:r>
      <w:r>
        <w:fldChar w:fldCharType="end"/>
      </w:r>
      <w:r>
        <w:t>. These equations give the delay of a 100-kHz signal travelling in the atmosphere over the earth as compared to free-space propagation. This way the Brunavs equations calculate the contribution of Δ</w:t>
      </w:r>
      <w:r>
        <w:rPr>
          <w:i/>
        </w:rPr>
        <w:t>PF</w:t>
      </w:r>
      <w:r>
        <w:t xml:space="preserve"> + </w:t>
      </w:r>
      <w:r>
        <w:rPr>
          <w:i/>
        </w:rPr>
        <w:t>SF</w:t>
      </w:r>
      <w:r>
        <w:t>, in case the equations are set up for an all-seawater path.</w:t>
      </w:r>
    </w:p>
    <w:p w14:paraId="46035E79" w14:textId="77777777" w:rsidR="0014568A" w:rsidRDefault="0014568A" w:rsidP="0014568A">
      <w:pPr>
        <w:tabs>
          <w:tab w:val="left" w:pos="1843"/>
        </w:tabs>
        <w:spacing w:after="120"/>
        <w:ind w:left="567" w:hanging="10"/>
      </w:pPr>
      <w:r>
        <w:t>Two equations are derived from the Brunavs tables:</w:t>
      </w:r>
    </w:p>
    <w:p w14:paraId="0A4C2A6B" w14:textId="77777777" w:rsidR="0014568A" w:rsidRDefault="0014568A" w:rsidP="0014568A">
      <w:pPr>
        <w:ind w:left="557"/>
      </w:pPr>
      <w:r>
        <w:t>Formula B:</w:t>
      </w:r>
    </w:p>
    <w:p w14:paraId="2703F1E9" w14:textId="77777777" w:rsidR="0014568A" w:rsidRDefault="0014568A" w:rsidP="0014568A">
      <w:pPr>
        <w:tabs>
          <w:tab w:val="right" w:pos="8505"/>
        </w:tabs>
        <w:spacing w:after="120"/>
        <w:ind w:left="557"/>
        <w:jc w:val="right"/>
      </w:pPr>
      <w:r w:rsidRPr="00F82354">
        <w:rPr>
          <w:position w:val="-24"/>
        </w:rPr>
        <w:object w:dxaOrig="4700" w:dyaOrig="620" w14:anchorId="48A677C8">
          <v:shape id="_x0000_i1030" type="#_x0000_t75" style="width:234.8pt;height:30.7pt" o:ole="">
            <v:imagedata r:id="rId20" o:title=""/>
          </v:shape>
          <o:OLEObject Type="Embed" ProgID="Equation.3" ShapeID="_x0000_i1030" DrawAspect="Content" ObjectID="_1472648644" r:id="rId33"/>
        </w:object>
      </w:r>
      <w:r>
        <w:tab/>
      </w:r>
      <w:r>
        <w:tab/>
      </w:r>
      <w:r>
        <w:tab/>
        <w:t>(D1.5)</w:t>
      </w:r>
    </w:p>
    <w:p w14:paraId="5D644378" w14:textId="77777777" w:rsidR="0014568A" w:rsidRDefault="0014568A" w:rsidP="0014568A">
      <w:pPr>
        <w:ind w:left="557"/>
      </w:pPr>
      <w:r>
        <w:t>Formula C:</w:t>
      </w:r>
    </w:p>
    <w:p w14:paraId="6A7D4BE6" w14:textId="77777777" w:rsidR="0014568A" w:rsidRDefault="0014568A" w:rsidP="0014568A">
      <w:pPr>
        <w:tabs>
          <w:tab w:val="right" w:pos="8505"/>
        </w:tabs>
        <w:spacing w:after="120"/>
        <w:ind w:left="557"/>
        <w:jc w:val="right"/>
      </w:pPr>
      <w:r w:rsidRPr="00F82354">
        <w:rPr>
          <w:position w:val="-30"/>
        </w:rPr>
        <w:object w:dxaOrig="5400" w:dyaOrig="680" w14:anchorId="354E18E3">
          <v:shape id="_x0000_i1031" type="#_x0000_t75" style="width:271.1pt;height:33.8pt" o:ole="">
            <v:imagedata r:id="rId34" o:title=""/>
          </v:shape>
          <o:OLEObject Type="Embed" ProgID="Equation.3" ShapeID="_x0000_i1031" DrawAspect="Content" ObjectID="_1472648645" r:id="rId35"/>
        </w:object>
      </w:r>
      <w:r>
        <w:tab/>
      </w:r>
      <w:r>
        <w:tab/>
      </w:r>
      <w:r>
        <w:tab/>
        <w:t>(D1.6)</w:t>
      </w:r>
    </w:p>
    <w:p w14:paraId="63D5B9AD" w14:textId="77777777" w:rsidR="0014568A" w:rsidRDefault="0014568A" w:rsidP="0014568A">
      <w:pPr>
        <w:ind w:left="556"/>
      </w:pPr>
      <w:r>
        <w:t>where</w:t>
      </w:r>
    </w:p>
    <w:p w14:paraId="19411D1B" w14:textId="77777777" w:rsidR="0014568A" w:rsidRDefault="0014568A" w:rsidP="0014568A">
      <w:pPr>
        <w:tabs>
          <w:tab w:val="left" w:pos="1843"/>
        </w:tabs>
        <w:spacing w:after="120"/>
        <w:ind w:left="2127" w:hanging="1570"/>
      </w:pPr>
      <w:r>
        <w:rPr>
          <w:i/>
        </w:rPr>
        <w:t>p</w:t>
      </w:r>
      <w:r>
        <w:rPr>
          <w:i/>
        </w:rPr>
        <w:tab/>
      </w:r>
      <w:r>
        <w:t>=</w:t>
      </w:r>
      <w:r>
        <w:tab/>
        <w:t>phase lag in metres,</w:t>
      </w:r>
    </w:p>
    <w:p w14:paraId="720666ED" w14:textId="77777777" w:rsidR="0014568A" w:rsidRDefault="0014568A"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AA7954B" w14:textId="77777777" w:rsidR="0014568A" w:rsidRDefault="0014568A" w:rsidP="0014568A">
      <w:pPr>
        <w:tabs>
          <w:tab w:val="left" w:pos="1843"/>
        </w:tabs>
        <w:spacing w:after="120"/>
        <w:ind w:left="2127" w:hanging="1570"/>
      </w:pPr>
      <w:r>
        <w:rPr>
          <w:i/>
        </w:rPr>
        <w:t>e</w:t>
      </w:r>
      <w:r>
        <w:rPr>
          <w:i/>
        </w:rPr>
        <w:tab/>
      </w:r>
      <w:r>
        <w:t>=</w:t>
      </w:r>
      <w:r>
        <w:tab/>
        <w:t>base of natural logarithm = 2.71828,</w:t>
      </w:r>
    </w:p>
    <w:p w14:paraId="0A17608D" w14:textId="77777777" w:rsidR="0014568A" w:rsidRDefault="0014568A" w:rsidP="0014568A">
      <w:pPr>
        <w:tabs>
          <w:tab w:val="left" w:pos="1843"/>
        </w:tabs>
        <w:spacing w:after="120"/>
        <w:ind w:left="2127" w:hanging="1570"/>
      </w:pPr>
      <w:r>
        <w:rPr>
          <w:i/>
        </w:rPr>
        <w:t>B</w:t>
      </w:r>
      <w:r>
        <w:rPr>
          <w:vertAlign w:val="subscript"/>
        </w:rPr>
        <w:t>1..5</w:t>
      </w:r>
      <w:r>
        <w:t xml:space="preserve"> &amp; </w:t>
      </w:r>
      <w:r>
        <w:rPr>
          <w:i/>
        </w:rPr>
        <w:t>C</w:t>
      </w:r>
      <w:r>
        <w:rPr>
          <w:vertAlign w:val="subscript"/>
        </w:rPr>
        <w:t>1..8</w:t>
      </w:r>
      <w:r>
        <w:tab/>
        <w:t>=</w:t>
      </w:r>
      <w:r>
        <w:tab/>
        <w:t>coefficients dependent on ground conductivity.</w:t>
      </w:r>
    </w:p>
    <w:p w14:paraId="3DDFAFE7" w14:textId="77777777" w:rsidR="0014568A" w:rsidRDefault="0014568A" w:rsidP="0014568A">
      <w:pPr>
        <w:tabs>
          <w:tab w:val="left" w:pos="1843"/>
        </w:tabs>
        <w:spacing w:after="120"/>
        <w:ind w:left="2127" w:hanging="1570"/>
      </w:pPr>
      <w:r>
        <w:t>For an all-seawater path the B and C coefficients are:</w:t>
      </w:r>
    </w:p>
    <w:tbl>
      <w:tblPr>
        <w:tblW w:w="0" w:type="auto"/>
        <w:jc w:val="center"/>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701"/>
      </w:tblGrid>
      <w:tr w:rsidR="0014568A" w14:paraId="3555023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496C10FA" w14:textId="77777777" w:rsidR="0014568A" w:rsidRDefault="0014568A" w:rsidP="0014568A">
            <w:r>
              <w:rPr>
                <w:i/>
              </w:rPr>
              <w:t>B</w:t>
            </w:r>
            <w:r>
              <w:rPr>
                <w:vertAlign w:val="subscript"/>
              </w:rPr>
              <w:t>1</w:t>
            </w:r>
            <w:r>
              <w:t xml:space="preserve"> = -111</w:t>
            </w:r>
          </w:p>
        </w:tc>
        <w:tc>
          <w:tcPr>
            <w:tcW w:w="708" w:type="dxa"/>
            <w:tcBorders>
              <w:left w:val="single" w:sz="4" w:space="0" w:color="auto"/>
              <w:right w:val="single" w:sz="4" w:space="0" w:color="auto"/>
            </w:tcBorders>
          </w:tcPr>
          <w:p w14:paraId="51D41B6A"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512C8E1E" w14:textId="77777777" w:rsidR="0014568A" w:rsidRDefault="0014568A" w:rsidP="0014568A">
            <w:r>
              <w:rPr>
                <w:i/>
              </w:rPr>
              <w:t>C</w:t>
            </w:r>
            <w:r>
              <w:rPr>
                <w:vertAlign w:val="subscript"/>
              </w:rPr>
              <w:t>1</w:t>
            </w:r>
            <w:r>
              <w:t xml:space="preserve"> = -111</w:t>
            </w:r>
          </w:p>
        </w:tc>
      </w:tr>
      <w:tr w:rsidR="0014568A" w14:paraId="0033FDF1"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1942F8B6" w14:textId="77777777" w:rsidR="0014568A" w:rsidRDefault="0014568A" w:rsidP="0014568A">
            <w:r>
              <w:rPr>
                <w:i/>
              </w:rPr>
              <w:t>B</w:t>
            </w:r>
            <w:r>
              <w:rPr>
                <w:vertAlign w:val="subscript"/>
              </w:rPr>
              <w:t>2</w:t>
            </w:r>
            <w:r>
              <w:t xml:space="preserve"> = 98.20</w:t>
            </w:r>
          </w:p>
        </w:tc>
        <w:tc>
          <w:tcPr>
            <w:tcW w:w="708" w:type="dxa"/>
            <w:tcBorders>
              <w:left w:val="single" w:sz="4" w:space="0" w:color="auto"/>
              <w:right w:val="single" w:sz="4" w:space="0" w:color="auto"/>
            </w:tcBorders>
          </w:tcPr>
          <w:p w14:paraId="394C13D7"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36A20203" w14:textId="77777777" w:rsidR="0014568A" w:rsidRDefault="0014568A" w:rsidP="0014568A">
            <w:r>
              <w:rPr>
                <w:i/>
              </w:rPr>
              <w:t>C</w:t>
            </w:r>
            <w:r>
              <w:rPr>
                <w:vertAlign w:val="subscript"/>
              </w:rPr>
              <w:t>2</w:t>
            </w:r>
            <w:r>
              <w:t xml:space="preserve"> = 98.20</w:t>
            </w:r>
          </w:p>
        </w:tc>
      </w:tr>
      <w:tr w:rsidR="0014568A" w14:paraId="451AABE4"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65A1B9A6" w14:textId="77777777" w:rsidR="0014568A" w:rsidRDefault="0014568A" w:rsidP="0014568A">
            <w:r>
              <w:rPr>
                <w:i/>
              </w:rPr>
              <w:t>B</w:t>
            </w:r>
            <w:r>
              <w:rPr>
                <w:vertAlign w:val="subscript"/>
              </w:rPr>
              <w:t>3</w:t>
            </w:r>
            <w:r>
              <w:t xml:space="preserve"> = 13</w:t>
            </w:r>
          </w:p>
        </w:tc>
        <w:tc>
          <w:tcPr>
            <w:tcW w:w="708" w:type="dxa"/>
            <w:tcBorders>
              <w:left w:val="single" w:sz="4" w:space="0" w:color="auto"/>
              <w:right w:val="single" w:sz="4" w:space="0" w:color="auto"/>
            </w:tcBorders>
          </w:tcPr>
          <w:p w14:paraId="085C10DE"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EFFC44D" w14:textId="77777777" w:rsidR="0014568A" w:rsidRDefault="0014568A" w:rsidP="0014568A">
            <w:r>
              <w:rPr>
                <w:i/>
              </w:rPr>
              <w:t>C</w:t>
            </w:r>
            <w:r>
              <w:rPr>
                <w:vertAlign w:val="subscript"/>
              </w:rPr>
              <w:t>3</w:t>
            </w:r>
            <w:r>
              <w:t xml:space="preserve"> = -13.51</w:t>
            </w:r>
          </w:p>
        </w:tc>
      </w:tr>
      <w:tr w:rsidR="0014568A" w14:paraId="1080666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B413594" w14:textId="77777777" w:rsidR="0014568A" w:rsidRDefault="0014568A" w:rsidP="0014568A">
            <w:r>
              <w:rPr>
                <w:i/>
              </w:rPr>
              <w:t>B</w:t>
            </w:r>
            <w:r>
              <w:rPr>
                <w:vertAlign w:val="subscript"/>
              </w:rPr>
              <w:t>4</w:t>
            </w:r>
            <w:r>
              <w:t xml:space="preserve"> = 113</w:t>
            </w:r>
          </w:p>
        </w:tc>
        <w:tc>
          <w:tcPr>
            <w:tcW w:w="708" w:type="dxa"/>
            <w:tcBorders>
              <w:left w:val="single" w:sz="4" w:space="0" w:color="auto"/>
              <w:right w:val="single" w:sz="4" w:space="0" w:color="auto"/>
            </w:tcBorders>
          </w:tcPr>
          <w:p w14:paraId="7FB129E1"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AA0A901" w14:textId="77777777" w:rsidR="0014568A" w:rsidRDefault="0014568A" w:rsidP="0014568A">
            <w:r>
              <w:rPr>
                <w:i/>
              </w:rPr>
              <w:t>C</w:t>
            </w:r>
            <w:r>
              <w:rPr>
                <w:vertAlign w:val="subscript"/>
              </w:rPr>
              <w:t>4</w:t>
            </w:r>
            <w:r>
              <w:t xml:space="preserve"> = 112.8</w:t>
            </w:r>
          </w:p>
        </w:tc>
      </w:tr>
      <w:tr w:rsidR="0014568A" w14:paraId="4C6C500E"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8E54B7F" w14:textId="77777777" w:rsidR="0014568A" w:rsidRDefault="0014568A" w:rsidP="0014568A">
            <w:r>
              <w:rPr>
                <w:i/>
              </w:rPr>
              <w:t>B</w:t>
            </w:r>
            <w:r>
              <w:rPr>
                <w:vertAlign w:val="subscript"/>
              </w:rPr>
              <w:t>5</w:t>
            </w:r>
            <w:r>
              <w:t xml:space="preserve"> = 0</w:t>
            </w:r>
          </w:p>
        </w:tc>
        <w:tc>
          <w:tcPr>
            <w:tcW w:w="708" w:type="dxa"/>
            <w:tcBorders>
              <w:left w:val="single" w:sz="4" w:space="0" w:color="auto"/>
              <w:right w:val="single" w:sz="4" w:space="0" w:color="auto"/>
            </w:tcBorders>
          </w:tcPr>
          <w:p w14:paraId="7F8E04F3"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0660D8DD" w14:textId="77777777" w:rsidR="0014568A" w:rsidRDefault="0014568A" w:rsidP="0014568A">
            <w:r>
              <w:rPr>
                <w:i/>
              </w:rPr>
              <w:t>C</w:t>
            </w:r>
            <w:r>
              <w:rPr>
                <w:vertAlign w:val="subscript"/>
              </w:rPr>
              <w:t>5</w:t>
            </w:r>
            <w:r>
              <w:t xml:space="preserve"> = -0.254</w:t>
            </w:r>
          </w:p>
        </w:tc>
      </w:tr>
      <w:tr w:rsidR="0014568A" w14:paraId="251386C4" w14:textId="77777777" w:rsidTr="0014568A">
        <w:trPr>
          <w:jc w:val="center"/>
        </w:trPr>
        <w:tc>
          <w:tcPr>
            <w:tcW w:w="1668" w:type="dxa"/>
            <w:tcBorders>
              <w:top w:val="single" w:sz="4" w:space="0" w:color="auto"/>
            </w:tcBorders>
          </w:tcPr>
          <w:p w14:paraId="724804A5" w14:textId="77777777" w:rsidR="0014568A" w:rsidRDefault="0014568A" w:rsidP="0014568A"/>
        </w:tc>
        <w:tc>
          <w:tcPr>
            <w:tcW w:w="708" w:type="dxa"/>
            <w:tcBorders>
              <w:right w:val="single" w:sz="4" w:space="0" w:color="auto"/>
            </w:tcBorders>
          </w:tcPr>
          <w:p w14:paraId="4FE72CCB"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72AE5583" w14:textId="77777777" w:rsidR="0014568A" w:rsidRDefault="0014568A" w:rsidP="0014568A">
            <w:r>
              <w:rPr>
                <w:i/>
              </w:rPr>
              <w:t>C</w:t>
            </w:r>
            <w:r>
              <w:rPr>
                <w:vertAlign w:val="subscript"/>
              </w:rPr>
              <w:t>6..8</w:t>
            </w:r>
            <w:r>
              <w:t xml:space="preserve"> = 0</w:t>
            </w:r>
          </w:p>
        </w:tc>
      </w:tr>
    </w:tbl>
    <w:p w14:paraId="7925D08F" w14:textId="77777777" w:rsidR="0014568A" w:rsidRDefault="0014568A" w:rsidP="0014568A">
      <w:pPr>
        <w:tabs>
          <w:tab w:val="left" w:pos="1843"/>
        </w:tabs>
        <w:spacing w:before="120" w:after="120"/>
        <w:ind w:left="567" w:hanging="10"/>
      </w:pPr>
      <w:r>
        <w:t xml:space="preserve">In order to calculate the phase lag in seconds, p in equation 5 and 6 needs to be divided by the speed of light, </w:t>
      </w:r>
      <w:r>
        <w:rPr>
          <w:i/>
        </w:rPr>
        <w:t>c</w:t>
      </w:r>
      <w:r>
        <w:t>.</w:t>
      </w:r>
    </w:p>
    <w:p w14:paraId="3ABF0977" w14:textId="77777777" w:rsidR="0014568A" w:rsidRDefault="0014568A" w:rsidP="0014568A">
      <w:pPr>
        <w:tabs>
          <w:tab w:val="left" w:pos="1843"/>
        </w:tabs>
        <w:spacing w:before="120" w:after="120"/>
        <w:ind w:left="2127" w:hanging="1570"/>
      </w:pPr>
      <w:r>
        <w:t xml:space="preserve">Equation 6 is expected to be more accurate at longer distances than Equation 5.  </w:t>
      </w:r>
    </w:p>
    <w:p w14:paraId="4DDAFC76" w14:textId="77777777" w:rsidR="0014568A" w:rsidRDefault="0014568A" w:rsidP="0014568A">
      <w:pPr>
        <w:ind w:left="557"/>
      </w:pPr>
    </w:p>
    <w:p w14:paraId="651419B9" w14:textId="77777777" w:rsidR="0014568A" w:rsidRDefault="0014568A" w:rsidP="0014568A">
      <w:pPr>
        <w:ind w:left="557"/>
      </w:pPr>
      <w:r>
        <w:t xml:space="preserve">The Secondary Factor, </w:t>
      </w:r>
      <w:r>
        <w:rPr>
          <w:i/>
        </w:rPr>
        <w:t>SF</w:t>
      </w:r>
      <w:r>
        <w:t>, can now be found:</w:t>
      </w:r>
    </w:p>
    <w:p w14:paraId="4F2BCCC3" w14:textId="77777777" w:rsidR="0014568A" w:rsidRDefault="0014568A" w:rsidP="0014568A">
      <w:pPr>
        <w:tabs>
          <w:tab w:val="right" w:pos="8505"/>
        </w:tabs>
        <w:ind w:left="557"/>
        <w:jc w:val="right"/>
      </w:pPr>
      <w:r w:rsidRPr="00F82354">
        <w:rPr>
          <w:position w:val="-24"/>
        </w:rPr>
        <w:object w:dxaOrig="1500" w:dyaOrig="620" w14:anchorId="101D7F27">
          <v:shape id="_x0000_i1032" type="#_x0000_t75" style="width:75.15pt;height:30.7pt" o:ole="">
            <v:imagedata r:id="rId36" o:title=""/>
          </v:shape>
          <o:OLEObject Type="Embed" ProgID="Equation.3" ShapeID="_x0000_i1032" DrawAspect="Content" ObjectID="_1472648646" r:id="rId37"/>
        </w:object>
      </w:r>
      <w:r>
        <w:t xml:space="preserve"> </w:t>
      </w:r>
      <w:r>
        <w:tab/>
        <w:t>(D1.7)</w:t>
      </w:r>
    </w:p>
    <w:p w14:paraId="5E5B26A9" w14:textId="77777777" w:rsidR="0014568A" w:rsidRDefault="0014568A" w:rsidP="0014568A">
      <w:pPr>
        <w:tabs>
          <w:tab w:val="right" w:pos="8505"/>
        </w:tabs>
        <w:ind w:left="557"/>
      </w:pPr>
      <w:r>
        <w:t>with</w:t>
      </w:r>
    </w:p>
    <w:p w14:paraId="69E708B8" w14:textId="77777777" w:rsidR="0014568A" w:rsidRDefault="0014568A" w:rsidP="0014568A">
      <w:pPr>
        <w:tabs>
          <w:tab w:val="left" w:pos="1843"/>
        </w:tabs>
        <w:spacing w:after="120"/>
        <w:ind w:left="2127" w:hanging="1570"/>
      </w:pPr>
      <w:r>
        <w:rPr>
          <w:i/>
        </w:rPr>
        <w:t>p</w:t>
      </w:r>
      <w:r>
        <w:tab/>
        <w:t>=</w:t>
      </w:r>
      <w:r>
        <w:tab/>
        <w:t>delay in meters as calculated by Brunavs Equation 5 or 6 for an all-seawater path,</w:t>
      </w:r>
    </w:p>
    <w:p w14:paraId="5F466730" w14:textId="77777777" w:rsidR="0014568A" w:rsidRDefault="0014568A" w:rsidP="0014568A">
      <w:pPr>
        <w:tabs>
          <w:tab w:val="left" w:pos="1843"/>
        </w:tabs>
        <w:spacing w:after="120"/>
        <w:ind w:left="2127" w:hanging="1570"/>
      </w:pPr>
      <w:r>
        <w:t>Δ</w:t>
      </w:r>
      <w:r>
        <w:rPr>
          <w:i/>
        </w:rPr>
        <w:t>PF</w:t>
      </w:r>
      <w:r>
        <w:tab/>
        <w:t>=</w:t>
      </w:r>
      <w:r>
        <w:tab/>
        <w:t>Delta Primary Factor as calculated in Equation 4.</w:t>
      </w:r>
    </w:p>
    <w:p w14:paraId="2AF18F4E" w14:textId="77777777" w:rsidR="0014568A" w:rsidRDefault="0014568A" w:rsidP="0014568A">
      <w:pPr>
        <w:autoSpaceDE w:val="0"/>
        <w:autoSpaceDN w:val="0"/>
        <w:adjustRightInd w:val="0"/>
        <w:rPr>
          <w:rFonts w:ascii="Arial,Italic" w:hAnsi="Arial,Italic" w:cs="Arial,Italic"/>
          <w:i/>
          <w:iCs/>
          <w:lang w:val="it-IT"/>
        </w:rPr>
      </w:pPr>
    </w:p>
    <w:p w14:paraId="10136846" w14:textId="77777777" w:rsidR="0014568A" w:rsidRDefault="0014568A" w:rsidP="0014568A">
      <w:pPr>
        <w:autoSpaceDE w:val="0"/>
        <w:autoSpaceDN w:val="0"/>
        <w:adjustRightInd w:val="0"/>
        <w:rPr>
          <w:rFonts w:ascii="Arial,Italic" w:hAnsi="Arial,Italic" w:cs="Arial,Italic"/>
          <w:i/>
          <w:iCs/>
          <w:lang w:val="it-IT"/>
        </w:rPr>
      </w:pPr>
    </w:p>
    <w:p w14:paraId="5393FD1A" w14:textId="77777777" w:rsidR="0014568A" w:rsidRDefault="0014568A" w:rsidP="0014568A">
      <w:pPr>
        <w:autoSpaceDE w:val="0"/>
        <w:autoSpaceDN w:val="0"/>
        <w:adjustRightInd w:val="0"/>
        <w:rPr>
          <w:rFonts w:ascii="Arial,Italic" w:hAnsi="Arial,Italic" w:cs="Arial,Italic"/>
          <w:i/>
          <w:iCs/>
          <w:lang w:val="it-IT"/>
        </w:rPr>
      </w:pPr>
    </w:p>
    <w:p w14:paraId="6F61A6B5" w14:textId="77777777" w:rsidR="0014568A" w:rsidRPr="00924648" w:rsidRDefault="0014568A" w:rsidP="0014568A">
      <w:pPr>
        <w:pStyle w:val="Heading2"/>
      </w:pPr>
      <w:bookmarkStart w:id="432" w:name="_Toc361993757"/>
      <w:bookmarkStart w:id="433" w:name="_Toc367957139"/>
      <w:r w:rsidRPr="00924648">
        <w:t>D.2 RTCM SC-127 ASF Data Format</w:t>
      </w:r>
      <w:bookmarkEnd w:id="432"/>
      <w:bookmarkEnd w:id="433"/>
    </w:p>
    <w:p w14:paraId="10456CE9" w14:textId="77777777" w:rsidR="0014568A" w:rsidRDefault="0014568A" w:rsidP="0014568A">
      <w:pPr>
        <w:pStyle w:val="NormalWeb"/>
        <w:spacing w:before="0" w:beforeAutospacing="0" w:after="0" w:afterAutospacing="0"/>
      </w:pPr>
    </w:p>
    <w:p w14:paraId="526FE38F" w14:textId="77777777" w:rsidR="0014568A" w:rsidRDefault="0014568A" w:rsidP="0014568A">
      <w:pPr>
        <w:pStyle w:val="NormalWeb"/>
        <w:spacing w:before="0" w:beforeAutospacing="0" w:after="0" w:afterAutospacing="0"/>
      </w:pPr>
      <w:r w:rsidRPr="003B34D0">
        <w:t xml:space="preserve">ASF data will </w:t>
      </w:r>
      <w:r>
        <w:t xml:space="preserve">need to be </w:t>
      </w:r>
      <w:r w:rsidRPr="003B34D0">
        <w:t xml:space="preserve">provided </w:t>
      </w:r>
      <w:r>
        <w:t xml:space="preserve">to the mariner </w:t>
      </w:r>
      <w:r w:rsidRPr="003B34D0">
        <w:t>by the service provider</w:t>
      </w:r>
      <w:r>
        <w:t xml:space="preserve">. It is recommended that the ASF publishing authority provides ASF data in RTCM SC-127 format as outlined below. However, it is recognized that other formats may be available for data dissemination. </w:t>
      </w:r>
    </w:p>
    <w:p w14:paraId="2979D8A4" w14:textId="77777777" w:rsidR="0014568A" w:rsidRDefault="0014568A" w:rsidP="0014568A">
      <w:pPr>
        <w:pStyle w:val="NormalWeb"/>
        <w:spacing w:before="0" w:beforeAutospacing="0" w:after="0" w:afterAutospacing="0"/>
      </w:pPr>
    </w:p>
    <w:p w14:paraId="4278D070" w14:textId="77777777" w:rsidR="0014568A" w:rsidRDefault="0014568A" w:rsidP="0014568A">
      <w:pPr>
        <w:pStyle w:val="NormalWeb"/>
        <w:spacing w:before="0" w:beforeAutospacing="0" w:after="0" w:afterAutospacing="0"/>
      </w:pPr>
      <w:r w:rsidRPr="002D459C">
        <w:t xml:space="preserve">In </w:t>
      </w:r>
      <w:r>
        <w:t xml:space="preserve">SC-127 format data is presented in text files as data grids, with a number of lines of preamble and metadata. In general the data shall have the following characteristics: </w:t>
      </w:r>
    </w:p>
    <w:p w14:paraId="2FE12FC1" w14:textId="77777777" w:rsidR="0014568A" w:rsidRPr="002D459C" w:rsidRDefault="0014568A" w:rsidP="0014568A">
      <w:pPr>
        <w:pStyle w:val="NormalWeb"/>
        <w:spacing w:before="0" w:beforeAutospacing="0" w:after="0" w:afterAutospacing="0"/>
      </w:pPr>
    </w:p>
    <w:p w14:paraId="6CF1DB7F" w14:textId="77777777" w:rsidR="0014568A" w:rsidRPr="002D459C" w:rsidRDefault="0014568A" w:rsidP="0031438A">
      <w:pPr>
        <w:pStyle w:val="NormalWeb"/>
        <w:numPr>
          <w:ilvl w:val="0"/>
          <w:numId w:val="13"/>
        </w:numPr>
        <w:spacing w:before="0" w:beforeAutospacing="0" w:after="0" w:afterAutospacing="0"/>
      </w:pPr>
      <w:r>
        <w:t>There shall be one</w:t>
      </w:r>
      <w:r w:rsidRPr="002D459C">
        <w:t xml:space="preserve"> </w:t>
      </w:r>
      <w:r>
        <w:t>f</w:t>
      </w:r>
      <w:r w:rsidRPr="002D459C">
        <w:t xml:space="preserve">ile </w:t>
      </w:r>
      <w:r>
        <w:t>p</w:t>
      </w:r>
      <w:r w:rsidRPr="002D459C">
        <w:t xml:space="preserve">er </w:t>
      </w:r>
      <w:r>
        <w:t>coverage area (a ‘coverage area’ shall be a port approach, or other region specified by the service provider)</w:t>
      </w:r>
    </w:p>
    <w:p w14:paraId="157E95EB" w14:textId="77777777" w:rsidR="0014568A" w:rsidRPr="002D459C" w:rsidRDefault="0014568A" w:rsidP="0031438A">
      <w:pPr>
        <w:pStyle w:val="NormalWeb"/>
        <w:numPr>
          <w:ilvl w:val="0"/>
          <w:numId w:val="13"/>
        </w:numPr>
        <w:spacing w:before="0" w:beforeAutospacing="0" w:after="0" w:afterAutospacing="0"/>
      </w:pPr>
      <w:r>
        <w:t xml:space="preserve">The file shall be in </w:t>
      </w:r>
      <w:r w:rsidRPr="002D459C">
        <w:t xml:space="preserve">ASCII </w:t>
      </w:r>
      <w:r>
        <w:t>f</w:t>
      </w:r>
      <w:r w:rsidRPr="002D459C">
        <w:t>ormat</w:t>
      </w:r>
    </w:p>
    <w:p w14:paraId="344A18BC" w14:textId="77777777" w:rsidR="0014568A" w:rsidRDefault="0014568A" w:rsidP="0031438A">
      <w:pPr>
        <w:pStyle w:val="NormalWeb"/>
        <w:numPr>
          <w:ilvl w:val="0"/>
          <w:numId w:val="13"/>
        </w:numPr>
        <w:spacing w:before="0" w:beforeAutospacing="0" w:after="0" w:afterAutospacing="0"/>
      </w:pPr>
      <w:r>
        <w:t xml:space="preserve">Data fields shall be </w:t>
      </w:r>
      <w:r w:rsidRPr="002D459C">
        <w:t>Comma Separated</w:t>
      </w:r>
      <w:r>
        <w:t xml:space="preserve"> Values (CSV)</w:t>
      </w:r>
    </w:p>
    <w:p w14:paraId="19A3BF43" w14:textId="77777777" w:rsidR="0014568A" w:rsidRDefault="0014568A" w:rsidP="0031438A">
      <w:pPr>
        <w:pStyle w:val="NormalWeb"/>
        <w:numPr>
          <w:ilvl w:val="0"/>
          <w:numId w:val="13"/>
        </w:numPr>
        <w:spacing w:before="0" w:beforeAutospacing="0" w:after="0" w:afterAutospacing="0"/>
      </w:pPr>
      <w:r>
        <w:t>Geographical co-ordinates shall be specified as degrees and decimal fractions of degrees, e.g. 51.2</w:t>
      </w:r>
      <w:r>
        <w:sym w:font="Symbol" w:char="F0B0"/>
      </w:r>
      <w:r>
        <w:t>N; co-ordinates west of Greenwich or south of the Equator shall be specified as negative numbers</w:t>
      </w:r>
    </w:p>
    <w:p w14:paraId="39ED3473" w14:textId="77777777" w:rsidR="0014568A" w:rsidRDefault="0014568A" w:rsidP="0031438A">
      <w:pPr>
        <w:pStyle w:val="NormalWeb"/>
        <w:numPr>
          <w:ilvl w:val="0"/>
          <w:numId w:val="13"/>
        </w:numPr>
        <w:spacing w:before="0" w:beforeAutospacing="0" w:after="0" w:afterAutospacing="0"/>
      </w:pPr>
      <w:r>
        <w:t>Geographical co-ordinates shall be specified to a precision of up to 4 decimal places</w:t>
      </w:r>
    </w:p>
    <w:p w14:paraId="5C01E1B6" w14:textId="77777777" w:rsidR="0014568A" w:rsidRDefault="0014568A" w:rsidP="0031438A">
      <w:pPr>
        <w:pStyle w:val="NormalWeb"/>
        <w:numPr>
          <w:ilvl w:val="0"/>
          <w:numId w:val="13"/>
        </w:numPr>
        <w:spacing w:before="0" w:beforeAutospacing="0" w:after="0" w:afterAutospacing="0"/>
      </w:pPr>
      <w:r>
        <w:t>Leading or trailing zeros (0) shall be used where appropriate to allow uniform formatting</w:t>
      </w:r>
    </w:p>
    <w:p w14:paraId="4F3CFD53" w14:textId="77777777" w:rsidR="0014568A" w:rsidRDefault="0014568A" w:rsidP="0031438A">
      <w:pPr>
        <w:pStyle w:val="NormalWeb"/>
        <w:numPr>
          <w:ilvl w:val="0"/>
          <w:numId w:val="13"/>
        </w:numPr>
        <w:spacing w:before="0" w:beforeAutospacing="0" w:after="0" w:afterAutospacing="0"/>
      </w:pPr>
      <w:r>
        <w:t xml:space="preserve">For parity check purposes the last entry on a line shall contain a Cyclic Redundancy Check CRC-16 in four digit hexadecimal notation of the preceding data in the line, including the ‘,’ separator character. This CRC-16 value shall have ‘*’ pre-pended to it </w:t>
      </w:r>
    </w:p>
    <w:p w14:paraId="71CF3CCE" w14:textId="77777777" w:rsidR="0014568A" w:rsidRPr="002D459C" w:rsidRDefault="0014568A" w:rsidP="0031438A">
      <w:pPr>
        <w:pStyle w:val="NormalWeb"/>
        <w:numPr>
          <w:ilvl w:val="0"/>
          <w:numId w:val="13"/>
        </w:numPr>
        <w:spacing w:before="0" w:beforeAutospacing="0" w:after="0" w:afterAutospacing="0"/>
      </w:pPr>
      <w:r>
        <w:t>The end of the data file shall be indicated using the string ‘#END’</w:t>
      </w:r>
    </w:p>
    <w:p w14:paraId="365C9B01" w14:textId="77777777" w:rsidR="0014568A" w:rsidRDefault="0014568A" w:rsidP="0014568A">
      <w:pPr>
        <w:pStyle w:val="NormalWeb"/>
        <w:spacing w:before="0" w:beforeAutospacing="0" w:after="0" w:afterAutospacing="0"/>
      </w:pPr>
    </w:p>
    <w:p w14:paraId="19B34C0F" w14:textId="77777777" w:rsidR="0014568A" w:rsidRDefault="0014568A" w:rsidP="0014568A">
      <w:pPr>
        <w:pStyle w:val="NormalWeb"/>
        <w:spacing w:before="0" w:beforeAutospacing="0" w:after="0" w:afterAutospacing="0"/>
      </w:pPr>
      <w:r>
        <w:t>The i</w:t>
      </w:r>
      <w:r w:rsidRPr="002D459C">
        <w:t xml:space="preserve">nformation </w:t>
      </w:r>
      <w:r>
        <w:t xml:space="preserve">provided </w:t>
      </w:r>
      <w:r w:rsidRPr="002D459C">
        <w:t xml:space="preserve">for each </w:t>
      </w:r>
      <w:r>
        <w:t>coverage area shall include the following in order:</w:t>
      </w:r>
    </w:p>
    <w:p w14:paraId="0E7994FF" w14:textId="77777777" w:rsidR="0014568A" w:rsidRDefault="0014568A" w:rsidP="0014568A">
      <w:pPr>
        <w:pStyle w:val="NormalWeb"/>
        <w:spacing w:before="0" w:beforeAutospacing="0" w:after="0" w:afterAutospacing="0"/>
      </w:pPr>
      <w:r>
        <w:t xml:space="preserve"> </w:t>
      </w:r>
    </w:p>
    <w:p w14:paraId="6955C14B" w14:textId="77777777" w:rsidR="0014568A" w:rsidRDefault="0014568A" w:rsidP="0031438A">
      <w:pPr>
        <w:pStyle w:val="NormalWeb"/>
        <w:numPr>
          <w:ilvl w:val="0"/>
          <w:numId w:val="14"/>
        </w:numPr>
        <w:spacing w:before="0" w:beforeAutospacing="0" w:after="0" w:afterAutospacing="0"/>
      </w:pPr>
      <w:r>
        <w:t>RTCM SC identifier and reference to Minimum Performance Specification version conformance</w:t>
      </w:r>
    </w:p>
    <w:p w14:paraId="19E53F1A" w14:textId="77777777" w:rsidR="0014568A" w:rsidRDefault="0014568A" w:rsidP="0031438A">
      <w:pPr>
        <w:pStyle w:val="NormalWeb"/>
        <w:numPr>
          <w:ilvl w:val="0"/>
          <w:numId w:val="14"/>
        </w:numPr>
        <w:spacing w:before="0" w:beforeAutospacing="0" w:after="0" w:afterAutospacing="0"/>
      </w:pPr>
      <w:r>
        <w:t>The n</w:t>
      </w:r>
      <w:r w:rsidRPr="002D459C">
        <w:t xml:space="preserve">ame of </w:t>
      </w:r>
      <w:r>
        <w:t>the coverage area</w:t>
      </w:r>
    </w:p>
    <w:p w14:paraId="0AB28EA8" w14:textId="77777777" w:rsidR="0014568A" w:rsidRDefault="0014568A" w:rsidP="0031438A">
      <w:pPr>
        <w:pStyle w:val="NormalWeb"/>
        <w:numPr>
          <w:ilvl w:val="0"/>
          <w:numId w:val="14"/>
        </w:numPr>
        <w:spacing w:before="0" w:beforeAutospacing="0" w:after="0" w:afterAutospacing="0"/>
      </w:pPr>
      <w:r>
        <w:t>Name of issuing organisation, Issue number of the data, and date of issue in YYYY,MM,DD format</w:t>
      </w:r>
    </w:p>
    <w:p w14:paraId="7F177E12" w14:textId="77777777" w:rsidR="0014568A" w:rsidRPr="002D459C" w:rsidRDefault="0014568A" w:rsidP="0031438A">
      <w:pPr>
        <w:pStyle w:val="NormalWeb"/>
        <w:numPr>
          <w:ilvl w:val="0"/>
          <w:numId w:val="14"/>
        </w:numPr>
        <w:spacing w:before="0" w:beforeAutospacing="0" w:after="0" w:afterAutospacing="0"/>
      </w:pPr>
      <w:r>
        <w:t>The b</w:t>
      </w:r>
      <w:r w:rsidRPr="002D459C">
        <w:t xml:space="preserve">oundaries </w:t>
      </w:r>
      <w:r>
        <w:t xml:space="preserve">of the area covered by the enclosed grid of data </w:t>
      </w:r>
      <w:r w:rsidRPr="002D459C">
        <w:t>(N/S/E/W)</w:t>
      </w:r>
    </w:p>
    <w:p w14:paraId="434C7DD6" w14:textId="77777777" w:rsidR="0014568A" w:rsidRPr="002D459C" w:rsidRDefault="0014568A" w:rsidP="0031438A">
      <w:pPr>
        <w:pStyle w:val="NormalWeb"/>
        <w:numPr>
          <w:ilvl w:val="0"/>
          <w:numId w:val="14"/>
        </w:numPr>
        <w:spacing w:before="0" w:beforeAutospacing="0" w:after="0" w:afterAutospacing="0"/>
      </w:pPr>
      <w:r>
        <w:t xml:space="preserve">The number of cells in the grid </w:t>
      </w:r>
      <w:r w:rsidRPr="002D459C">
        <w:t>(</w:t>
      </w:r>
      <w:r>
        <w:t>height, width</w:t>
      </w:r>
      <w:r w:rsidRPr="002D459C">
        <w:t>)</w:t>
      </w:r>
    </w:p>
    <w:p w14:paraId="688459F9" w14:textId="77777777" w:rsidR="0014568A" w:rsidRDefault="0014568A" w:rsidP="0031438A">
      <w:pPr>
        <w:pStyle w:val="NormalWeb"/>
        <w:numPr>
          <w:ilvl w:val="0"/>
          <w:numId w:val="14"/>
        </w:numPr>
        <w:spacing w:before="0" w:beforeAutospacing="0" w:after="0" w:afterAutospacing="0"/>
      </w:pPr>
      <w:r>
        <w:t>The n</w:t>
      </w:r>
      <w:r w:rsidRPr="002D459C">
        <w:t xml:space="preserve">ame of the </w:t>
      </w:r>
      <w:r>
        <w:t>associated differential-Loran (DLoran) reference station; the ID number of the DLoran reference station; the number of separate eLoran signals for which ASF data is provided (and for which DLoran corrections are transmitted)</w:t>
      </w:r>
    </w:p>
    <w:p w14:paraId="387CA07D" w14:textId="77777777" w:rsidR="0014568A" w:rsidRPr="002D459C" w:rsidRDefault="0014568A" w:rsidP="0031438A">
      <w:pPr>
        <w:pStyle w:val="NormalWeb"/>
        <w:numPr>
          <w:ilvl w:val="0"/>
          <w:numId w:val="14"/>
        </w:numPr>
        <w:spacing w:before="0" w:beforeAutospacing="0" w:after="0" w:afterAutospacing="0"/>
      </w:pPr>
      <w:r>
        <w:t>The name, GRI and letter designator of the eLoran transmitter, and its designation in the Eurofix DLoran correction message format transmitted from the DLoran reference station</w:t>
      </w:r>
    </w:p>
    <w:p w14:paraId="2025BEFE" w14:textId="77777777" w:rsidR="0014568A" w:rsidRDefault="0014568A" w:rsidP="0031438A">
      <w:pPr>
        <w:pStyle w:val="NormalWeb"/>
        <w:numPr>
          <w:ilvl w:val="0"/>
          <w:numId w:val="14"/>
        </w:numPr>
        <w:spacing w:before="0" w:beforeAutospacing="0" w:after="0" w:afterAutospacing="0"/>
      </w:pPr>
      <w:r>
        <w:t>The data type (#ASF or #ERR) of the following data</w:t>
      </w:r>
    </w:p>
    <w:p w14:paraId="631CD91C" w14:textId="77777777" w:rsidR="0014568A" w:rsidRDefault="0014568A" w:rsidP="0031438A">
      <w:pPr>
        <w:pStyle w:val="NormalWeb"/>
        <w:numPr>
          <w:ilvl w:val="0"/>
          <w:numId w:val="14"/>
        </w:numPr>
        <w:spacing w:before="0" w:beforeAutospacing="0" w:after="0" w:afterAutospacing="0"/>
      </w:pPr>
      <w:r w:rsidRPr="002D459C">
        <w:t xml:space="preserve">ASF </w:t>
      </w:r>
      <w:r>
        <w:t>v</w:t>
      </w:r>
      <w:r w:rsidRPr="002D459C">
        <w:t xml:space="preserve">alues </w:t>
      </w:r>
      <w:r>
        <w:t xml:space="preserve">shall then appear as CSV </w:t>
      </w:r>
      <w:r w:rsidRPr="002D459C">
        <w:t>in Lexicographic Format (W to E, N to S)</w:t>
      </w:r>
      <w:r>
        <w:t xml:space="preserve"> in microseconds to three decimal places</w:t>
      </w:r>
    </w:p>
    <w:p w14:paraId="64C1E1E8" w14:textId="77777777" w:rsidR="0014568A" w:rsidRDefault="0014568A" w:rsidP="0031438A">
      <w:pPr>
        <w:pStyle w:val="NormalWeb"/>
        <w:numPr>
          <w:ilvl w:val="0"/>
          <w:numId w:val="14"/>
        </w:numPr>
        <w:spacing w:before="0" w:beforeAutospacing="0" w:after="0" w:afterAutospacing="0"/>
      </w:pPr>
      <w:r>
        <w:t xml:space="preserve">ASF measurement error values shall then appear as CSV </w:t>
      </w:r>
      <w:r w:rsidRPr="002D459C">
        <w:t>in Lexicographic Format (W to E, N to S)</w:t>
      </w:r>
      <w:r>
        <w:t xml:space="preserve"> in meters to two decimal places. Error values are given as standard-deviations and are provided to allow the calculation of Horizontal Protection Level (HPL). </w:t>
      </w:r>
    </w:p>
    <w:p w14:paraId="7D048035" w14:textId="77777777" w:rsidR="0014568A" w:rsidRDefault="0014568A" w:rsidP="0014568A">
      <w:pPr>
        <w:pStyle w:val="NormalWeb"/>
        <w:spacing w:before="0" w:beforeAutospacing="0" w:after="0" w:afterAutospacing="0"/>
      </w:pPr>
    </w:p>
    <w:p w14:paraId="30B765EB" w14:textId="77777777" w:rsidR="0014568A" w:rsidRDefault="0014568A" w:rsidP="0014568A">
      <w:pPr>
        <w:pStyle w:val="NormalWeb"/>
        <w:spacing w:before="0" w:beforeAutospacing="0" w:after="0" w:afterAutospacing="0"/>
      </w:pPr>
      <w:r>
        <w:t>The above f</w:t>
      </w:r>
      <w:r w:rsidRPr="002D459C">
        <w:t xml:space="preserve">ormat </w:t>
      </w:r>
      <w:r>
        <w:t xml:space="preserve">shall be </w:t>
      </w:r>
      <w:r w:rsidRPr="002D459C">
        <w:t xml:space="preserve">repeated </w:t>
      </w:r>
      <w:r>
        <w:t xml:space="preserve">in order </w:t>
      </w:r>
      <w:r w:rsidRPr="002D459C">
        <w:t>for each monitor site and</w:t>
      </w:r>
      <w:r>
        <w:t xml:space="preserve"> eL</w:t>
      </w:r>
      <w:r w:rsidRPr="002D459C">
        <w:t xml:space="preserve">oran station combination </w:t>
      </w:r>
      <w:r>
        <w:t>in each coverage area</w:t>
      </w:r>
      <w:r w:rsidRPr="002D459C">
        <w:t>.</w:t>
      </w:r>
      <w:r>
        <w:t xml:space="preserve"> </w:t>
      </w:r>
    </w:p>
    <w:p w14:paraId="06CDBB2C" w14:textId="77777777" w:rsidR="0014568A" w:rsidRDefault="0014568A" w:rsidP="0014568A">
      <w:pPr>
        <w:pStyle w:val="NormalWeb"/>
        <w:spacing w:before="0" w:beforeAutospacing="0" w:after="0" w:afterAutospacing="0"/>
      </w:pPr>
    </w:p>
    <w:p w14:paraId="1D922F73" w14:textId="77777777" w:rsidR="0014568A" w:rsidRDefault="0014568A" w:rsidP="0014568A">
      <w:pPr>
        <w:pStyle w:val="NormalWeb"/>
        <w:spacing w:before="0" w:beforeAutospacing="0" w:after="0" w:afterAutospacing="0"/>
      </w:pPr>
    </w:p>
    <w:p w14:paraId="0C33058E" w14:textId="77777777" w:rsidR="0014568A" w:rsidRDefault="0014568A" w:rsidP="0014568A">
      <w:pPr>
        <w:pStyle w:val="NormalWeb"/>
        <w:spacing w:before="0" w:beforeAutospacing="0" w:after="0" w:afterAutospacing="0"/>
      </w:pPr>
      <w:r>
        <w:t>Example (</w:t>
      </w:r>
      <w:r w:rsidRPr="006D001C">
        <w:rPr>
          <w:i/>
        </w:rPr>
        <w:t>Not to be used for navigation!</w:t>
      </w:r>
      <w:r>
        <w:t>)</w:t>
      </w:r>
    </w:p>
    <w:p w14:paraId="1C68C399" w14:textId="77777777" w:rsidR="0014568A" w:rsidRDefault="0014568A" w:rsidP="0014568A">
      <w:pPr>
        <w:pStyle w:val="NormalWeb"/>
        <w:spacing w:before="0" w:beforeAutospacing="0" w:after="0" w:afterAutospacing="0"/>
      </w:pPr>
    </w:p>
    <w:p w14:paraId="7A248218"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RTCM SC-127,V2.0*0x8888</w:t>
      </w:r>
    </w:p>
    <w:p w14:paraId="659FD7CA" w14:textId="77777777" w:rsidR="0014568A" w:rsidRDefault="0014568A" w:rsidP="0014568A">
      <w:pPr>
        <w:pStyle w:val="NormalWeb"/>
        <w:spacing w:before="0" w:beforeAutospacing="0" w:after="0" w:afterAutospacing="0"/>
        <w:rPr>
          <w:rFonts w:ascii="Courier New" w:hAnsi="Courier New" w:cs="Courier New"/>
        </w:rPr>
      </w:pPr>
      <w:r w:rsidRPr="00864D26">
        <w:rPr>
          <w:rFonts w:ascii="Courier New" w:hAnsi="Courier New" w:cs="Courier New"/>
        </w:rPr>
        <w:t>Dover</w:t>
      </w:r>
      <w:r>
        <w:rPr>
          <w:rFonts w:ascii="Courier New" w:hAnsi="Courier New" w:cs="Courier New"/>
        </w:rPr>
        <w:t>_</w:t>
      </w:r>
      <w:r w:rsidRPr="00864D26">
        <w:rPr>
          <w:rFonts w:ascii="Courier New" w:hAnsi="Courier New" w:cs="Courier New"/>
        </w:rPr>
        <w:t>Strait</w:t>
      </w:r>
      <w:r>
        <w:rPr>
          <w:rFonts w:ascii="Courier New" w:hAnsi="Courier New" w:cs="Courier New"/>
        </w:rPr>
        <w:t>s_</w:t>
      </w:r>
      <w:r w:rsidRPr="00864D26">
        <w:rPr>
          <w:rFonts w:ascii="Courier New" w:hAnsi="Courier New" w:cs="Courier New"/>
        </w:rPr>
        <w:t>North</w:t>
      </w:r>
      <w:r>
        <w:rPr>
          <w:rFonts w:ascii="Courier New" w:hAnsi="Courier New" w:cs="Courier New"/>
        </w:rPr>
        <w:t>*0x1742</w:t>
      </w:r>
    </w:p>
    <w:p w14:paraId="40265100"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Issue,</w:t>
      </w:r>
      <w:r>
        <w:rPr>
          <w:rFonts w:ascii="Courier New" w:hAnsi="Courier New" w:cs="Courier New"/>
        </w:rPr>
        <w:t>GLA,V1</w:t>
      </w:r>
      <w:r w:rsidRPr="00837C67">
        <w:rPr>
          <w:rFonts w:ascii="Courier New" w:hAnsi="Courier New" w:cs="Courier New"/>
        </w:rPr>
        <w:t>.2,2013</w:t>
      </w:r>
      <w:r>
        <w:rPr>
          <w:rFonts w:ascii="Courier New" w:hAnsi="Courier New" w:cs="Courier New"/>
        </w:rPr>
        <w:t>,01,25*0x6195</w:t>
      </w:r>
    </w:p>
    <w:p w14:paraId="18FE4711"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51.1000</w:t>
      </w:r>
      <w:r w:rsidRPr="00837C67">
        <w:rPr>
          <w:rFonts w:ascii="Courier New" w:hAnsi="Courier New" w:cs="Courier New"/>
        </w:rPr>
        <w:t>,</w:t>
      </w:r>
      <w:r>
        <w:rPr>
          <w:rFonts w:ascii="Courier New" w:hAnsi="Courier New" w:cs="Courier New"/>
        </w:rPr>
        <w:t xml:space="preserve"> 51.2080</w:t>
      </w:r>
      <w:r w:rsidRPr="00837C67">
        <w:rPr>
          <w:rFonts w:ascii="Courier New" w:hAnsi="Courier New" w:cs="Courier New"/>
        </w:rPr>
        <w:t>,</w:t>
      </w:r>
      <w:r>
        <w:rPr>
          <w:rFonts w:ascii="Courier New" w:hAnsi="Courier New" w:cs="Courier New"/>
        </w:rPr>
        <w:t xml:space="preserve"> 00</w:t>
      </w:r>
      <w:r w:rsidRPr="00837C67">
        <w:rPr>
          <w:rFonts w:ascii="Courier New" w:hAnsi="Courier New" w:cs="Courier New"/>
        </w:rPr>
        <w:t>1.1</w:t>
      </w:r>
      <w:r>
        <w:rPr>
          <w:rFonts w:ascii="Courier New" w:hAnsi="Courier New" w:cs="Courier New"/>
        </w:rPr>
        <w:t>000</w:t>
      </w:r>
      <w:r w:rsidRPr="00837C67">
        <w:rPr>
          <w:rFonts w:ascii="Courier New" w:hAnsi="Courier New" w:cs="Courier New"/>
        </w:rPr>
        <w:t>,</w:t>
      </w:r>
      <w:r>
        <w:rPr>
          <w:rFonts w:ascii="Courier New" w:hAnsi="Courier New" w:cs="Courier New"/>
        </w:rPr>
        <w:t xml:space="preserve"> 001.3580*0x3640</w:t>
      </w:r>
    </w:p>
    <w:p w14:paraId="6DF91763"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24,36</w:t>
      </w:r>
      <w:r w:rsidRPr="00837C67">
        <w:rPr>
          <w:rFonts w:ascii="Courier New" w:hAnsi="Courier New" w:cs="Courier New"/>
        </w:rPr>
        <w:t>*0x1A04</w:t>
      </w:r>
    </w:p>
    <w:p w14:paraId="0803245C"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REF,Dover,101,</w:t>
      </w:r>
      <w:r>
        <w:rPr>
          <w:rFonts w:ascii="Courier New" w:hAnsi="Courier New" w:cs="Courier New"/>
        </w:rPr>
        <w:t>6*</w:t>
      </w:r>
      <w:r w:rsidRPr="00837C67">
        <w:rPr>
          <w:rFonts w:ascii="Courier New" w:hAnsi="Courier New" w:cs="Courier New"/>
        </w:rPr>
        <w:t>0xA1A5</w:t>
      </w:r>
    </w:p>
    <w:p w14:paraId="7B968668"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RX</w:t>
      </w:r>
      <w:r w:rsidRPr="00837C67">
        <w:rPr>
          <w:rFonts w:ascii="Courier New" w:hAnsi="Courier New" w:cs="Courier New"/>
        </w:rPr>
        <w:t>,Anthorn,6731,Y,</w:t>
      </w:r>
      <w:r>
        <w:rPr>
          <w:rFonts w:ascii="Courier New" w:hAnsi="Courier New" w:cs="Courier New"/>
        </w:rPr>
        <w:t>2</w:t>
      </w:r>
      <w:r w:rsidRPr="00837C67">
        <w:rPr>
          <w:rFonts w:ascii="Courier New" w:hAnsi="Courier New" w:cs="Courier New"/>
        </w:rPr>
        <w:t>*0x78E0</w:t>
      </w:r>
    </w:p>
    <w:p w14:paraId="58AF2B55"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14:paraId="531E36E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r w:rsidRPr="00837C67">
        <w:rPr>
          <w:rFonts w:ascii="Courier New" w:hAnsi="Courier New" w:cs="Courier New"/>
        </w:rPr>
        <w:t>2.431,……………………</w:t>
      </w:r>
      <w:r>
        <w:rPr>
          <w:rFonts w:ascii="Courier New" w:hAnsi="Courier New" w:cs="Courier New"/>
        </w:rPr>
        <w:t xml:space="preserve"> </w:t>
      </w:r>
      <w:r w:rsidRPr="00837C67">
        <w:rPr>
          <w:rFonts w:ascii="Courier New" w:hAnsi="Courier New" w:cs="Courier New"/>
        </w:rPr>
        <w:t>3.124*0x4517</w:t>
      </w:r>
    </w:p>
    <w:p w14:paraId="492DA372"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2.346,…………………… </w:t>
      </w:r>
      <w:r w:rsidRPr="00837C67">
        <w:rPr>
          <w:rFonts w:ascii="Courier New" w:hAnsi="Courier New" w:cs="Courier New"/>
        </w:rPr>
        <w:t>3.042*0x6767</w:t>
      </w:r>
    </w:p>
    <w:p w14:paraId="76E43097"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2B290B71"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60A8A7D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413AFED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3.336,…………………… </w:t>
      </w:r>
      <w:r w:rsidRPr="00837C67">
        <w:rPr>
          <w:rFonts w:ascii="Courier New" w:hAnsi="Courier New" w:cs="Courier New"/>
        </w:rPr>
        <w:t>3.192*0x6767</w:t>
      </w:r>
    </w:p>
    <w:p w14:paraId="0F4FC9B0"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ERR</w:t>
      </w:r>
      <w:r>
        <w:rPr>
          <w:rFonts w:ascii="Courier New" w:hAnsi="Courier New" w:cs="Courier New"/>
        </w:rPr>
        <w:t>*</w:t>
      </w:r>
      <w:r w:rsidRPr="00837C67">
        <w:rPr>
          <w:rFonts w:ascii="Courier New" w:hAnsi="Courier New" w:cs="Courier New"/>
        </w:rPr>
        <w:t>0x2EA3</w:t>
      </w:r>
    </w:p>
    <w:p w14:paraId="02F92C46"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10.21</w:t>
      </w:r>
      <w:r w:rsidRPr="00837C67">
        <w:rPr>
          <w:rFonts w:ascii="Courier New" w:hAnsi="Courier New" w:cs="Courier New"/>
        </w:rPr>
        <w:t>,</w:t>
      </w:r>
      <w:r>
        <w:rPr>
          <w:rFonts w:ascii="Courier New" w:hAnsi="Courier New" w:cs="Courier New"/>
        </w:rPr>
        <w:t xml:space="preserve"> 04.41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0.12</w:t>
      </w:r>
      <w:r w:rsidRPr="00837C67">
        <w:rPr>
          <w:rFonts w:ascii="Courier New" w:hAnsi="Courier New" w:cs="Courier New"/>
        </w:rPr>
        <w:t>,</w:t>
      </w:r>
      <w:r>
        <w:rPr>
          <w:rFonts w:ascii="Courier New" w:hAnsi="Courier New" w:cs="Courier New"/>
        </w:rPr>
        <w:t xml:space="preserve"> 00.12,…………………… 00.09</w:t>
      </w:r>
      <w:r w:rsidRPr="00837C67">
        <w:rPr>
          <w:rFonts w:ascii="Courier New" w:hAnsi="Courier New" w:cs="Courier New"/>
        </w:rPr>
        <w:t>*0x4517</w:t>
      </w:r>
    </w:p>
    <w:p w14:paraId="2C2429E9"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06.76</w:t>
      </w:r>
      <w:r w:rsidRPr="00837C67">
        <w:rPr>
          <w:rFonts w:ascii="Courier New" w:hAnsi="Courier New" w:cs="Courier New"/>
        </w:rPr>
        <w:t>,</w:t>
      </w:r>
      <w:r>
        <w:rPr>
          <w:rFonts w:ascii="Courier New" w:hAnsi="Courier New" w:cs="Courier New"/>
        </w:rPr>
        <w:t xml:space="preserve"> 01.01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0.0</w:t>
      </w:r>
      <w:r w:rsidRPr="00837C67">
        <w:rPr>
          <w:rFonts w:ascii="Courier New" w:hAnsi="Courier New" w:cs="Courier New"/>
        </w:rPr>
        <w:t>4</w:t>
      </w:r>
      <w:r>
        <w:rPr>
          <w:rFonts w:ascii="Courier New" w:hAnsi="Courier New" w:cs="Courier New"/>
        </w:rPr>
        <w:t>,…………………… 00.02</w:t>
      </w:r>
      <w:r w:rsidRPr="00837C67">
        <w:rPr>
          <w:rFonts w:ascii="Courier New" w:hAnsi="Courier New" w:cs="Courier New"/>
        </w:rPr>
        <w:t>*0x6767</w:t>
      </w:r>
    </w:p>
    <w:p w14:paraId="0268972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017AA269"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58B54C5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3E3DBCC7"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w:t>
      </w:r>
      <w:r w:rsidRPr="00837C67">
        <w:rPr>
          <w:rFonts w:ascii="Courier New" w:hAnsi="Courier New" w:cs="Courier New"/>
        </w:rPr>
        <w:t>0.32,</w:t>
      </w:r>
      <w:r>
        <w:rPr>
          <w:rFonts w:ascii="Courier New" w:hAnsi="Courier New" w:cs="Courier New"/>
        </w:rPr>
        <w:t xml:space="preserve"> 0</w:t>
      </w:r>
      <w:r w:rsidRPr="00837C67">
        <w:rPr>
          <w:rFonts w:ascii="Courier New" w:hAnsi="Courier New" w:cs="Courier New"/>
        </w:rPr>
        <w:t>0.45,</w:t>
      </w:r>
      <w:r>
        <w:rPr>
          <w:rFonts w:ascii="Courier New" w:hAnsi="Courier New" w:cs="Courier New"/>
        </w:rPr>
        <w:t xml:space="preserve"> 0</w:t>
      </w:r>
      <w:r w:rsidRPr="00837C67">
        <w:rPr>
          <w:rFonts w:ascii="Courier New" w:hAnsi="Courier New" w:cs="Courier New"/>
        </w:rPr>
        <w:t>0.44,</w:t>
      </w:r>
      <w:r>
        <w:rPr>
          <w:rFonts w:ascii="Courier New" w:hAnsi="Courier New" w:cs="Courier New"/>
        </w:rPr>
        <w:t xml:space="preserve"> 00.03,…………………… 50.00</w:t>
      </w:r>
      <w:r w:rsidRPr="00837C67">
        <w:rPr>
          <w:rFonts w:ascii="Courier New" w:hAnsi="Courier New" w:cs="Courier New"/>
        </w:rPr>
        <w:t>*0x6767</w:t>
      </w:r>
    </w:p>
    <w:p w14:paraId="617FE09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w:t>
      </w:r>
      <w:r w:rsidRPr="00837C67">
        <w:rPr>
          <w:rFonts w:ascii="Courier New" w:hAnsi="Courier New" w:cs="Courier New"/>
        </w:rPr>
        <w:t>X,Lessay,6731</w:t>
      </w:r>
      <w:r>
        <w:rPr>
          <w:rFonts w:ascii="Courier New" w:hAnsi="Courier New" w:cs="Courier New"/>
        </w:rPr>
        <w:t>,</w:t>
      </w:r>
      <w:r w:rsidRPr="00837C67">
        <w:rPr>
          <w:rFonts w:ascii="Courier New" w:hAnsi="Courier New" w:cs="Courier New"/>
        </w:rPr>
        <w:t>M,</w:t>
      </w:r>
      <w:r>
        <w:rPr>
          <w:rFonts w:ascii="Courier New" w:hAnsi="Courier New" w:cs="Courier New"/>
        </w:rPr>
        <w:t>0</w:t>
      </w:r>
      <w:r w:rsidRPr="00837C67">
        <w:rPr>
          <w:rFonts w:ascii="Courier New" w:hAnsi="Courier New" w:cs="Courier New"/>
        </w:rPr>
        <w:t>*0xE5C4</w:t>
      </w:r>
    </w:p>
    <w:p w14:paraId="01D86AA3"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14:paraId="667F97E6"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r w:rsidRPr="00837C67">
        <w:rPr>
          <w:rFonts w:ascii="Courier New" w:hAnsi="Courier New" w:cs="Courier New"/>
        </w:rPr>
        <w:t>2</w:t>
      </w:r>
      <w:r>
        <w:rPr>
          <w:rFonts w:ascii="Courier New" w:hAnsi="Courier New" w:cs="Courier New"/>
        </w:rPr>
        <w:t xml:space="preserve">.431,…………………… </w:t>
      </w:r>
      <w:r w:rsidRPr="00837C67">
        <w:rPr>
          <w:rFonts w:ascii="Courier New" w:hAnsi="Courier New" w:cs="Courier New"/>
        </w:rPr>
        <w:t>3.124*0x4517</w:t>
      </w:r>
    </w:p>
    <w:p w14:paraId="47F34499"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2.346,…………………… </w:t>
      </w:r>
      <w:r w:rsidRPr="00837C67">
        <w:rPr>
          <w:rFonts w:ascii="Courier New" w:hAnsi="Courier New" w:cs="Courier New"/>
        </w:rPr>
        <w:t>3.042*0x6767</w:t>
      </w:r>
    </w:p>
    <w:p w14:paraId="5A9B7D98"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1A2E0C29"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73952F7F"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3D4C1A97"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3.336,…………………… </w:t>
      </w:r>
      <w:r w:rsidRPr="00837C67">
        <w:rPr>
          <w:rFonts w:ascii="Courier New" w:hAnsi="Courier New" w:cs="Courier New"/>
        </w:rPr>
        <w:t>3.192*0x6767</w:t>
      </w:r>
    </w:p>
    <w:p w14:paraId="2BA4EBA6"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#ERR</w:t>
      </w:r>
    </w:p>
    <w:p w14:paraId="70F0FC25"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p>
    <w:p w14:paraId="68060429" w14:textId="77777777" w:rsidR="0014568A" w:rsidRDefault="0014568A" w:rsidP="0014568A">
      <w:pPr>
        <w:pStyle w:val="NormalWeb"/>
        <w:spacing w:before="0" w:beforeAutospacing="0" w:after="0" w:afterAutospacing="0"/>
        <w:rPr>
          <w:rFonts w:ascii="Courier New" w:hAnsi="Courier New" w:cs="Courier New"/>
        </w:rPr>
      </w:pPr>
    </w:p>
    <w:p w14:paraId="49DA8850"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#END</w:t>
      </w:r>
    </w:p>
    <w:p w14:paraId="5FAC42B9" w14:textId="77777777" w:rsidR="0014568A" w:rsidRDefault="0014568A" w:rsidP="0014568A"/>
    <w:p w14:paraId="6E888EFE" w14:textId="77777777" w:rsidR="0014568A" w:rsidRDefault="0014568A" w:rsidP="0014568A"/>
    <w:p w14:paraId="07E293AC" w14:textId="77777777" w:rsidR="0014568A" w:rsidRDefault="0014568A" w:rsidP="0014568A">
      <w:pPr>
        <w:pStyle w:val="Heading2"/>
      </w:pPr>
      <w:bookmarkStart w:id="434" w:name="_Toc272239471"/>
      <w:bookmarkStart w:id="435" w:name="_Toc272312734"/>
      <w:bookmarkStart w:id="436" w:name="_Toc361993758"/>
      <w:bookmarkStart w:id="437" w:name="_Toc367957140"/>
      <w:r>
        <w:t xml:space="preserve">D3 </w:t>
      </w:r>
      <w:r w:rsidRPr="000B6757">
        <w:t>Interpolat</w:t>
      </w:r>
      <w:r>
        <w:t xml:space="preserve">ing </w:t>
      </w:r>
      <w:r w:rsidRPr="000B6757">
        <w:t xml:space="preserve">ASF </w:t>
      </w:r>
      <w:bookmarkEnd w:id="434"/>
      <w:bookmarkEnd w:id="435"/>
      <w:r>
        <w:t>and ASF Measurement Error Data</w:t>
      </w:r>
      <w:bookmarkEnd w:id="436"/>
      <w:bookmarkEnd w:id="437"/>
    </w:p>
    <w:p w14:paraId="1A47E875" w14:textId="77777777" w:rsidR="0014568A" w:rsidRDefault="0014568A" w:rsidP="0014568A">
      <w:pPr>
        <w:pStyle w:val="NormalWeb"/>
        <w:spacing w:before="0" w:beforeAutospacing="0" w:after="0" w:afterAutospacing="0"/>
        <w:jc w:val="both"/>
      </w:pPr>
    </w:p>
    <w:p w14:paraId="53AD821B" w14:textId="77777777" w:rsidR="0014568A" w:rsidRDefault="0014568A" w:rsidP="0014568A">
      <w:pPr>
        <w:pStyle w:val="NormalWeb"/>
        <w:spacing w:before="0" w:beforeAutospacing="0" w:after="0" w:afterAutospacing="0"/>
        <w:jc w:val="both"/>
      </w:pPr>
      <w:r>
        <w:t>ASF data is defined as point values located at the vertices of a regular lattice of cells between the geographical limits given.</w:t>
      </w:r>
    </w:p>
    <w:p w14:paraId="42652917" w14:textId="77777777" w:rsidR="0014568A" w:rsidRDefault="0014568A" w:rsidP="0014568A">
      <w:pPr>
        <w:pStyle w:val="NormalWeb"/>
        <w:spacing w:before="0" w:beforeAutospacing="0" w:after="0" w:afterAutospacing="0"/>
        <w:jc w:val="both"/>
      </w:pPr>
    </w:p>
    <w:p w14:paraId="3DE624AF" w14:textId="77777777" w:rsidR="0014568A" w:rsidRDefault="0014568A" w:rsidP="0014568A">
      <w:pPr>
        <w:pStyle w:val="NormalWeb"/>
        <w:spacing w:before="0" w:beforeAutospacing="0" w:after="0" w:afterAutospacing="0"/>
        <w:jc w:val="both"/>
      </w:pPr>
      <w:r>
        <w:t xml:space="preserve">It is recommended that receiver manufacturers implement a </w:t>
      </w:r>
      <w:r w:rsidRPr="000B6757">
        <w:t xml:space="preserve">two-dimensional interpolation </w:t>
      </w:r>
      <w:r>
        <w:t>algorithm in order to provide a smooth transition when the mariner moves between ASF data cells</w:t>
      </w:r>
      <w:r w:rsidRPr="000B6757">
        <w:t>.</w:t>
      </w:r>
      <w:r>
        <w:t xml:space="preserve"> The following describes a suitable algorithm. </w:t>
      </w:r>
    </w:p>
    <w:p w14:paraId="411A126F" w14:textId="77777777" w:rsidR="0014568A" w:rsidRDefault="0014568A" w:rsidP="0014568A">
      <w:pPr>
        <w:pStyle w:val="NormalWeb"/>
        <w:spacing w:before="0" w:beforeAutospacing="0" w:after="0" w:afterAutospacing="0"/>
        <w:jc w:val="both"/>
      </w:pPr>
    </w:p>
    <w:p w14:paraId="20420365" w14:textId="77777777" w:rsidR="0014568A" w:rsidRDefault="0014568A" w:rsidP="0014568A">
      <w:pPr>
        <w:pStyle w:val="NormalWeb"/>
        <w:spacing w:before="0" w:beforeAutospacing="0" w:after="0" w:afterAutospacing="0"/>
        <w:jc w:val="both"/>
      </w:pPr>
      <w:r w:rsidRPr="000B6757">
        <w:t>At a particular location</w:t>
      </w:r>
      <w:r>
        <w:t xml:space="preserve">, </w:t>
      </w:r>
      <w:r w:rsidRPr="003E34A0">
        <w:rPr>
          <w:position w:val="-10"/>
        </w:rPr>
        <w:object w:dxaOrig="440" w:dyaOrig="320" w14:anchorId="56A3C7F8">
          <v:shape id="_x0000_i1033" type="#_x0000_t75" style="width:21.9pt;height:16.3pt" o:ole="">
            <v:imagedata r:id="rId38" o:title=""/>
          </v:shape>
          <o:OLEObject Type="Embed" ProgID="Equation.DSMT4" ShapeID="_x0000_i1033" DrawAspect="Content" ObjectID="_1472648647" r:id="rId39"/>
        </w:object>
      </w:r>
      <w:r w:rsidRPr="000B6757">
        <w:t>, given by the co</w:t>
      </w:r>
      <w:r w:rsidRPr="000B6757">
        <w:noBreakHyphen/>
        <w:t xml:space="preserve">ordinates </w:t>
      </w:r>
      <w:r w:rsidRPr="003E34A0">
        <w:rPr>
          <w:position w:val="-10"/>
        </w:rPr>
        <w:object w:dxaOrig="580" w:dyaOrig="320" w14:anchorId="643B55E6">
          <v:shape id="_x0000_i1034" type="#_x0000_t75" style="width:29.45pt;height:16.3pt" o:ole="">
            <v:imagedata r:id="rId40" o:title=""/>
          </v:shape>
          <o:OLEObject Type="Embed" ProgID="Equation.DSMT4" ShapeID="_x0000_i1034" DrawAspect="Content" ObjectID="_1472648648" r:id="rId41"/>
        </w:object>
      </w:r>
      <w:r w:rsidRPr="000B6757">
        <w:t>, the geographical p</w:t>
      </w:r>
      <w:r>
        <w:t>osition of the receiver within the</w:t>
      </w:r>
      <w:r w:rsidRPr="000B6757">
        <w:t xml:space="preserve"> ASF grid cell can be expressed in terms of two parameters </w:t>
      </w:r>
      <w:r w:rsidRPr="003E34A0">
        <w:rPr>
          <w:position w:val="-6"/>
        </w:rPr>
        <w:object w:dxaOrig="240" w:dyaOrig="220" w14:anchorId="535B4C78">
          <v:shape id="_x0000_i1035" type="#_x0000_t75" style="width:11.9pt;height:11.9pt" o:ole="">
            <v:imagedata r:id="rId42" o:title=""/>
          </v:shape>
          <o:OLEObject Type="Embed" ProgID="Equation.DSMT4" ShapeID="_x0000_i1035" DrawAspect="Content" ObjectID="_1472648649" r:id="rId43"/>
        </w:object>
      </w:r>
      <w:r w:rsidRPr="000B6757">
        <w:t xml:space="preserve"> and </w:t>
      </w:r>
      <w:r w:rsidRPr="003E34A0">
        <w:rPr>
          <w:position w:val="-10"/>
        </w:rPr>
        <w:object w:dxaOrig="240" w:dyaOrig="320" w14:anchorId="7091715B">
          <v:shape id="_x0000_i1036" type="#_x0000_t75" style="width:11.9pt;height:16.3pt" o:ole="">
            <v:imagedata r:id="rId44" o:title=""/>
          </v:shape>
          <o:OLEObject Type="Embed" ProgID="Equation.DSMT4" ShapeID="_x0000_i1036" DrawAspect="Content" ObjectID="_1472648650" r:id="rId45"/>
        </w:object>
      </w:r>
      <w:r>
        <w:t xml:space="preserve"> (See Figure D.1); the longitudinal and latitudinal distances respectively into the cell from the southwest corner</w:t>
      </w:r>
      <w:r w:rsidRPr="000B6757">
        <w:t xml:space="preserve">. </w:t>
      </w:r>
    </w:p>
    <w:p w14:paraId="1F88EFB8" w14:textId="77777777" w:rsidR="0014568A" w:rsidRDefault="0014568A" w:rsidP="0014568A">
      <w:pPr>
        <w:pStyle w:val="NormalWeb"/>
        <w:spacing w:before="0" w:beforeAutospacing="0" w:after="0" w:afterAutospacing="0"/>
        <w:jc w:val="both"/>
      </w:pPr>
    </w:p>
    <w:p w14:paraId="636117E5" w14:textId="77777777" w:rsidR="0014568A" w:rsidRPr="000B6757" w:rsidRDefault="0014568A" w:rsidP="0014568A">
      <w:pPr>
        <w:pStyle w:val="NormalWeb"/>
        <w:spacing w:before="0" w:beforeAutospacing="0" w:after="0" w:afterAutospacing="0"/>
        <w:jc w:val="both"/>
      </w:pPr>
      <w:r>
        <w:t xml:space="preserve">In computing the position solution, an initial </w:t>
      </w:r>
      <w:r w:rsidRPr="00B27C8C">
        <w:t>location</w:t>
      </w:r>
      <w:r>
        <w:t xml:space="preserve"> </w:t>
      </w:r>
      <w:r w:rsidRPr="00B27C8C">
        <w:rPr>
          <w:position w:val="-12"/>
        </w:rPr>
        <w:object w:dxaOrig="520" w:dyaOrig="360" w14:anchorId="16B6A121">
          <v:shape id="_x0000_i1037" type="#_x0000_t75" style="width:26.9pt;height:17.55pt" o:ole="">
            <v:imagedata r:id="rId46" o:title=""/>
          </v:shape>
          <o:OLEObject Type="Embed" ProgID="Equation.DSMT4" ShapeID="_x0000_i1037" DrawAspect="Content" ObjectID="_1472648651" r:id="rId47"/>
        </w:object>
      </w:r>
      <w:r w:rsidRPr="00B27C8C">
        <w:t xml:space="preserve"> </w:t>
      </w:r>
      <w:r>
        <w:t xml:space="preserve">may be an arbitrary seed position, or the previous computed eLoran position. </w:t>
      </w:r>
    </w:p>
    <w:p w14:paraId="1EDE92EC" w14:textId="77777777" w:rsidR="0014568A" w:rsidRPr="000B6757" w:rsidRDefault="0014568A" w:rsidP="0014568A">
      <w:pPr>
        <w:spacing w:line="360" w:lineRule="auto"/>
      </w:pPr>
    </w:p>
    <w:p w14:paraId="5BB71C55" w14:textId="77777777" w:rsidR="0014568A" w:rsidRDefault="0014568A" w:rsidP="0014568A">
      <w:pPr>
        <w:keepNext/>
        <w:spacing w:line="360" w:lineRule="auto"/>
        <w:jc w:val="center"/>
      </w:pPr>
      <w:r>
        <w:rPr>
          <w:noProof/>
          <w:lang w:val="en-IE" w:eastAsia="en-IE"/>
        </w:rPr>
        <w:drawing>
          <wp:inline distT="0" distB="0" distL="0" distR="0" wp14:anchorId="77502635" wp14:editId="58D6BA6F">
            <wp:extent cx="2340610" cy="1777365"/>
            <wp:effectExtent l="19050" t="0" r="2540" b="0"/>
            <wp:docPr id="16" name="Picture 1" descr="Int meth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 method3"/>
                    <pic:cNvPicPr>
                      <a:picLocks noChangeAspect="1" noChangeArrowheads="1"/>
                    </pic:cNvPicPr>
                  </pic:nvPicPr>
                  <pic:blipFill>
                    <a:blip r:embed="rId48" cstate="print"/>
                    <a:srcRect/>
                    <a:stretch>
                      <a:fillRect/>
                    </a:stretch>
                  </pic:blipFill>
                  <pic:spPr bwMode="auto">
                    <a:xfrm>
                      <a:off x="0" y="0"/>
                      <a:ext cx="2340610" cy="1777365"/>
                    </a:xfrm>
                    <a:prstGeom prst="rect">
                      <a:avLst/>
                    </a:prstGeom>
                    <a:noFill/>
                    <a:ln w="9525">
                      <a:noFill/>
                      <a:miter lim="800000"/>
                      <a:headEnd/>
                      <a:tailEnd/>
                    </a:ln>
                  </pic:spPr>
                </pic:pic>
              </a:graphicData>
            </a:graphic>
          </wp:inline>
        </w:drawing>
      </w:r>
    </w:p>
    <w:p w14:paraId="1AC6D65A" w14:textId="77777777" w:rsidR="0014568A" w:rsidRDefault="0014568A" w:rsidP="0014568A">
      <w:pPr>
        <w:pStyle w:val="Caption"/>
        <w:rPr>
          <w:rFonts w:ascii="Arial" w:hAnsi="Arial" w:cs="Arial"/>
        </w:rPr>
      </w:pPr>
      <w:r w:rsidRPr="00091460">
        <w:rPr>
          <w:rFonts w:ascii="Arial" w:hAnsi="Arial" w:cs="Arial"/>
        </w:rPr>
        <w:t>Figure D.1 – Interpolating between ASF data cells.</w:t>
      </w:r>
    </w:p>
    <w:p w14:paraId="5919FCA2" w14:textId="77777777" w:rsidR="0014568A" w:rsidRPr="003E34A0" w:rsidRDefault="0014568A" w:rsidP="0014568A"/>
    <w:p w14:paraId="54FDA6B2" w14:textId="77777777" w:rsidR="0014568A" w:rsidRDefault="0014568A" w:rsidP="0014568A">
      <w:pPr>
        <w:pStyle w:val="MTDisplayEquation"/>
        <w:jc w:val="center"/>
        <w:rPr>
          <w:rFonts w:ascii="Arial" w:hAnsi="Arial" w:cs="Arial"/>
        </w:rPr>
      </w:pPr>
      <w:r>
        <w:rPr>
          <w:position w:val="-32"/>
        </w:rPr>
        <w:tab/>
      </w:r>
      <w:r w:rsidRPr="006E2124">
        <w:rPr>
          <w:position w:val="-32"/>
        </w:rPr>
        <w:object w:dxaOrig="1920" w:dyaOrig="740" w14:anchorId="40BB25D7">
          <v:shape id="_x0000_i1038" type="#_x0000_t75" style="width:95.15pt;height:36.95pt" o:ole="">
            <v:imagedata r:id="rId49" o:title=""/>
          </v:shape>
          <o:OLEObject Type="Embed" ProgID="Equation.DSMT4" ShapeID="_x0000_i1038" DrawAspect="Content" ObjectID="_1472648652" r:id="rId50"/>
        </w:object>
      </w:r>
      <w:r>
        <w:rPr>
          <w:position w:val="-32"/>
        </w:rPr>
        <w:t xml:space="preserve">                                              </w:t>
      </w:r>
      <w:r w:rsidRPr="00122753">
        <w:rPr>
          <w:rFonts w:ascii="Arial" w:hAnsi="Arial" w:cs="Arial"/>
        </w:rPr>
        <w:t>(D.3.1)</w:t>
      </w:r>
    </w:p>
    <w:p w14:paraId="21F0DE52" w14:textId="77777777" w:rsidR="0014568A" w:rsidRPr="002D5D77" w:rsidRDefault="0014568A" w:rsidP="0014568A">
      <w:pPr>
        <w:rPr>
          <w:lang w:val="it-IT"/>
        </w:rPr>
      </w:pPr>
    </w:p>
    <w:p w14:paraId="308DB998" w14:textId="77777777" w:rsidR="0014568A" w:rsidRPr="000B6757" w:rsidRDefault="0014568A" w:rsidP="0014568A">
      <w:pPr>
        <w:pStyle w:val="MTDisplayEquation"/>
      </w:pPr>
      <w:r>
        <w:rPr>
          <w:position w:val="-32"/>
        </w:rPr>
        <w:tab/>
      </w:r>
      <w:r w:rsidRPr="006E2124">
        <w:rPr>
          <w:position w:val="-32"/>
        </w:rPr>
        <w:object w:dxaOrig="2060" w:dyaOrig="740" w14:anchorId="66A78A10">
          <v:shape id="_x0000_i1039" type="#_x0000_t75" style="width:102.7pt;height:36.95pt" o:ole="">
            <v:imagedata r:id="rId51" o:title=""/>
          </v:shape>
          <o:OLEObject Type="Embed" ProgID="Equation.DSMT4" ShapeID="_x0000_i1039" DrawAspect="Content" ObjectID="_1472648653" r:id="rId52"/>
        </w:object>
      </w:r>
      <w:r>
        <w:rPr>
          <w:position w:val="-32"/>
        </w:rPr>
        <w:t xml:space="preserve">                                                 </w:t>
      </w:r>
      <w:r w:rsidRPr="00122753">
        <w:rPr>
          <w:rFonts w:ascii="Arial" w:hAnsi="Arial" w:cs="Arial"/>
        </w:rPr>
        <w:t>(D.3.2)</w:t>
      </w:r>
    </w:p>
    <w:p w14:paraId="4815D2D6" w14:textId="77777777" w:rsidR="0014568A" w:rsidRPr="000B6757" w:rsidRDefault="0014568A" w:rsidP="0014568A">
      <w:pPr>
        <w:spacing w:line="360" w:lineRule="auto"/>
      </w:pPr>
    </w:p>
    <w:p w14:paraId="084634B0" w14:textId="77777777" w:rsidR="0014568A" w:rsidRPr="000B6757" w:rsidRDefault="0014568A" w:rsidP="0014568A">
      <w:pPr>
        <w:pStyle w:val="NormalWeb"/>
        <w:spacing w:before="0" w:beforeAutospacing="0" w:after="0" w:afterAutospacing="0"/>
        <w:jc w:val="both"/>
      </w:pPr>
      <w:r>
        <w:t xml:space="preserve">In equations D.2.1 and D.2.2 </w:t>
      </w:r>
      <w:r w:rsidRPr="00091460">
        <w:rPr>
          <w:position w:val="-10"/>
        </w:rPr>
        <w:object w:dxaOrig="440" w:dyaOrig="320" w14:anchorId="4468634D">
          <v:shape id="_x0000_i1040" type="#_x0000_t75" style="width:21.9pt;height:16.3pt" o:ole="">
            <v:imagedata r:id="rId53" o:title=""/>
          </v:shape>
          <o:OLEObject Type="Embed" ProgID="Equation.DSMT4" ShapeID="_x0000_i1040" DrawAspect="Content" ObjectID="_1472648654" r:id="rId54"/>
        </w:object>
      </w:r>
      <w:r>
        <w:t xml:space="preserve"> </w:t>
      </w:r>
      <w:r w:rsidRPr="000B6757">
        <w:t xml:space="preserve">and </w:t>
      </w:r>
      <w:r w:rsidRPr="00091460">
        <w:rPr>
          <w:position w:val="-10"/>
        </w:rPr>
        <w:object w:dxaOrig="440" w:dyaOrig="320" w14:anchorId="73B6527E">
          <v:shape id="_x0000_i1041" type="#_x0000_t75" style="width:21.9pt;height:16.3pt" o:ole="">
            <v:imagedata r:id="rId55" o:title=""/>
          </v:shape>
          <o:OLEObject Type="Embed" ProgID="Equation.DSMT4" ShapeID="_x0000_i1041" DrawAspect="Content" ObjectID="_1472648655" r:id="rId56"/>
        </w:object>
      </w:r>
      <w:r>
        <w:t xml:space="preserve"> </w:t>
      </w:r>
      <w:r w:rsidRPr="000B6757">
        <w:t xml:space="preserve">are the WGS84 co-ordinates </w:t>
      </w:r>
      <w:r>
        <w:t xml:space="preserve">(southwest corner) </w:t>
      </w:r>
      <w:r w:rsidRPr="000B6757">
        <w:t xml:space="preserve">of the grid cell, within which the receiver is currently located. The </w:t>
      </w:r>
      <w:r>
        <w:t xml:space="preserve">earlier calculated parameters </w:t>
      </w:r>
      <w:r w:rsidRPr="003E34A0">
        <w:rPr>
          <w:position w:val="-10"/>
        </w:rPr>
        <w:object w:dxaOrig="660" w:dyaOrig="320" w14:anchorId="34879D97">
          <v:shape id="_x0000_i1042" type="#_x0000_t75" style="width:31.95pt;height:16.3pt" o:ole="">
            <v:imagedata r:id="rId57" o:title=""/>
          </v:shape>
          <o:OLEObject Type="Embed" ProgID="Equation.DSMT4" ShapeID="_x0000_i1042" DrawAspect="Content" ObjectID="_1472648656" r:id="rId58"/>
        </w:object>
      </w:r>
      <w:r>
        <w:t xml:space="preserve"> </w:t>
      </w:r>
      <w:r w:rsidRPr="000B6757">
        <w:t xml:space="preserve">are then used to perform a two dimensional interpolation between the four nearest grid elements </w:t>
      </w:r>
      <w:r w:rsidRPr="00B27C8C">
        <w:rPr>
          <w:position w:val="-12"/>
        </w:rPr>
        <w:object w:dxaOrig="279" w:dyaOrig="360" w14:anchorId="51B58066">
          <v:shape id="_x0000_i1043" type="#_x0000_t75" style="width:13.15pt;height:17.55pt" o:ole="">
            <v:imagedata r:id="rId59" o:title=""/>
          </v:shape>
          <o:OLEObject Type="Embed" ProgID="Equation.DSMT4" ShapeID="_x0000_i1043" DrawAspect="Content" ObjectID="_1472648657" r:id="rId60"/>
        </w:object>
      </w:r>
      <w:r>
        <w:t xml:space="preserve"> - </w:t>
      </w:r>
      <w:r w:rsidRPr="00B27C8C">
        <w:rPr>
          <w:position w:val="-12"/>
        </w:rPr>
        <w:object w:dxaOrig="300" w:dyaOrig="360" w14:anchorId="3B0B9B07">
          <v:shape id="_x0000_i1044" type="#_x0000_t75" style="width:14.4pt;height:17.55pt" o:ole="">
            <v:imagedata r:id="rId61" o:title=""/>
          </v:shape>
          <o:OLEObject Type="Embed" ProgID="Equation.DSMT4" ShapeID="_x0000_i1044" DrawAspect="Content" ObjectID="_1472648658" r:id="rId62"/>
        </w:object>
      </w:r>
      <w:r>
        <w:t xml:space="preserve"> (Figure D.2)</w:t>
      </w:r>
      <w:r w:rsidRPr="000B6757">
        <w:t>:</w:t>
      </w:r>
    </w:p>
    <w:p w14:paraId="085FE85B" w14:textId="77777777" w:rsidR="0014568A" w:rsidRPr="000B6757" w:rsidRDefault="0014568A" w:rsidP="0014568A">
      <w:pPr>
        <w:spacing w:line="360" w:lineRule="auto"/>
      </w:pPr>
    </w:p>
    <w:p w14:paraId="6261A92C" w14:textId="77777777" w:rsidR="0014568A" w:rsidRDefault="0014568A" w:rsidP="0014568A">
      <w:pPr>
        <w:keepNext/>
        <w:spacing w:line="360" w:lineRule="auto"/>
        <w:jc w:val="center"/>
      </w:pPr>
      <w:r>
        <w:rPr>
          <w:noProof/>
          <w:lang w:val="en-IE" w:eastAsia="en-IE"/>
        </w:rPr>
        <w:drawing>
          <wp:inline distT="0" distB="0" distL="0" distR="0" wp14:anchorId="47472A71" wp14:editId="10341529">
            <wp:extent cx="2157730" cy="1821180"/>
            <wp:effectExtent l="19050" t="0" r="0" b="0"/>
            <wp:docPr id="19" name="Picture 4" descr="Grid 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id Int"/>
                    <pic:cNvPicPr>
                      <a:picLocks noChangeAspect="1" noChangeArrowheads="1"/>
                    </pic:cNvPicPr>
                  </pic:nvPicPr>
                  <pic:blipFill>
                    <a:blip r:embed="rId63" cstate="print"/>
                    <a:srcRect/>
                    <a:stretch>
                      <a:fillRect/>
                    </a:stretch>
                  </pic:blipFill>
                  <pic:spPr bwMode="auto">
                    <a:xfrm>
                      <a:off x="0" y="0"/>
                      <a:ext cx="2157730" cy="1821180"/>
                    </a:xfrm>
                    <a:prstGeom prst="rect">
                      <a:avLst/>
                    </a:prstGeom>
                    <a:noFill/>
                    <a:ln w="9525">
                      <a:noFill/>
                      <a:miter lim="800000"/>
                      <a:headEnd/>
                      <a:tailEnd/>
                    </a:ln>
                  </pic:spPr>
                </pic:pic>
              </a:graphicData>
            </a:graphic>
          </wp:inline>
        </w:drawing>
      </w:r>
    </w:p>
    <w:p w14:paraId="57A3ED13" w14:textId="77777777" w:rsidR="0014568A" w:rsidRPr="003E34A0" w:rsidRDefault="0014568A" w:rsidP="0014568A">
      <w:pPr>
        <w:pStyle w:val="Caption"/>
        <w:rPr>
          <w:rFonts w:ascii="Arial" w:hAnsi="Arial" w:cs="Arial"/>
        </w:rPr>
      </w:pPr>
      <w:r w:rsidRPr="003E34A0">
        <w:rPr>
          <w:rFonts w:ascii="Arial" w:hAnsi="Arial" w:cs="Arial"/>
        </w:rPr>
        <w:t>Figure D.2 – Four nearest grid elements.</w:t>
      </w:r>
    </w:p>
    <w:p w14:paraId="46CAE7EA" w14:textId="77777777" w:rsidR="0014568A" w:rsidRDefault="0014568A" w:rsidP="0014568A">
      <w:pPr>
        <w:pStyle w:val="NormalWeb"/>
        <w:spacing w:before="0" w:beforeAutospacing="0" w:after="0" w:afterAutospacing="0"/>
        <w:jc w:val="both"/>
      </w:pPr>
    </w:p>
    <w:p w14:paraId="712FD911" w14:textId="77777777" w:rsidR="0014568A" w:rsidRDefault="0014568A" w:rsidP="0014568A">
      <w:pPr>
        <w:pStyle w:val="NormalWeb"/>
        <w:spacing w:before="0" w:beforeAutospacing="0" w:after="0" w:afterAutospacing="0"/>
        <w:jc w:val="both"/>
      </w:pPr>
    </w:p>
    <w:p w14:paraId="53A751F1" w14:textId="77777777" w:rsidR="0014568A" w:rsidRDefault="0014568A" w:rsidP="0014568A">
      <w:pPr>
        <w:pStyle w:val="NormalWeb"/>
        <w:spacing w:before="0" w:beforeAutospacing="0" w:after="0" w:afterAutospacing="0"/>
        <w:jc w:val="both"/>
      </w:pPr>
    </w:p>
    <w:p w14:paraId="54FF72A0" w14:textId="77777777" w:rsidR="0014568A" w:rsidRDefault="0014568A" w:rsidP="0014568A">
      <w:pPr>
        <w:pStyle w:val="NormalWeb"/>
        <w:spacing w:before="0" w:beforeAutospacing="0" w:after="0" w:afterAutospacing="0"/>
        <w:jc w:val="both"/>
      </w:pPr>
      <w:r w:rsidRPr="000B6757">
        <w:t xml:space="preserve">The ASF value at location </w:t>
      </w:r>
      <w:r w:rsidRPr="003E34A0">
        <w:rPr>
          <w:position w:val="-10"/>
        </w:rPr>
        <w:object w:dxaOrig="440" w:dyaOrig="320" w14:anchorId="391C6CC8">
          <v:shape id="_x0000_i1045" type="#_x0000_t75" style="width:21.9pt;height:16.3pt" o:ole="">
            <v:imagedata r:id="rId38" o:title=""/>
          </v:shape>
          <o:OLEObject Type="Embed" ProgID="Equation.DSMT4" ShapeID="_x0000_i1045" DrawAspect="Content" ObjectID="_1472648659" r:id="rId64"/>
        </w:object>
      </w:r>
      <w:r>
        <w:t xml:space="preserve"> </w:t>
      </w:r>
      <w:r w:rsidRPr="000B6757">
        <w:t xml:space="preserve">is </w:t>
      </w:r>
      <w:r>
        <w:t xml:space="preserve">then </w:t>
      </w:r>
      <w:r w:rsidRPr="000B6757">
        <w:t>given by the Interpolation Equation:</w:t>
      </w:r>
    </w:p>
    <w:p w14:paraId="66DD496D" w14:textId="77777777" w:rsidR="0014568A" w:rsidRPr="000B6757" w:rsidRDefault="0014568A" w:rsidP="0014568A">
      <w:pPr>
        <w:pStyle w:val="NormalWeb"/>
        <w:spacing w:before="0" w:beforeAutospacing="0" w:after="0" w:afterAutospacing="0"/>
        <w:jc w:val="both"/>
      </w:pPr>
    </w:p>
    <w:p w14:paraId="5256CA9D" w14:textId="77777777" w:rsidR="0014568A" w:rsidRPr="00122753" w:rsidRDefault="0014568A" w:rsidP="0014568A">
      <w:pPr>
        <w:jc w:val="right"/>
      </w:pPr>
      <w:r w:rsidRPr="000B6757">
        <w:rPr>
          <w:position w:val="-16"/>
        </w:rPr>
        <w:object w:dxaOrig="6060" w:dyaOrig="440" w14:anchorId="128618EA">
          <v:shape id="_x0000_i1046" type="#_x0000_t75" style="width:302.4pt;height:21.9pt" o:ole="">
            <v:imagedata r:id="rId65" o:title=""/>
          </v:shape>
          <o:OLEObject Type="Embed" ProgID="Equation.DSMT4" ShapeID="_x0000_i1046" DrawAspect="Content" ObjectID="_1472648660" r:id="rId66"/>
        </w:object>
      </w:r>
      <w:r>
        <w:tab/>
      </w:r>
      <w:r>
        <w:tab/>
      </w:r>
      <w:r w:rsidRPr="00122753">
        <w:rPr>
          <w:szCs w:val="21"/>
        </w:rPr>
        <w:t>(D.3.3)</w:t>
      </w:r>
    </w:p>
    <w:p w14:paraId="66A7D814" w14:textId="77777777" w:rsidR="0014568A" w:rsidRDefault="0014568A" w:rsidP="0014568A">
      <w:pPr>
        <w:pStyle w:val="NormalWeb"/>
        <w:spacing w:before="0" w:beforeAutospacing="0" w:after="0" w:afterAutospacing="0"/>
        <w:jc w:val="both"/>
      </w:pPr>
    </w:p>
    <w:p w14:paraId="50195872" w14:textId="77777777" w:rsidR="0014568A" w:rsidRDefault="0014568A" w:rsidP="0014568A">
      <w:pPr>
        <w:pStyle w:val="NormalWeb"/>
        <w:spacing w:before="0" w:beforeAutospacing="0" w:after="0" w:afterAutospacing="0"/>
        <w:jc w:val="both"/>
      </w:pPr>
      <w:r>
        <w:t>ASF Measurement Error may be included as one of the components of an Integrity Equation for the computation of a Horizontal Protection Level (HPL). In this case the</w:t>
      </w:r>
      <w:r w:rsidRPr="00B27C8C">
        <w:rPr>
          <w:b/>
        </w:rPr>
        <w:t xml:space="preserve"> </w:t>
      </w:r>
      <w:r>
        <w:t>#ERR field data may be interpolated as follows:</w:t>
      </w:r>
    </w:p>
    <w:p w14:paraId="7762FDCE" w14:textId="77777777" w:rsidR="0014568A" w:rsidRDefault="0014568A" w:rsidP="0014568A">
      <w:pPr>
        <w:pStyle w:val="NormalWeb"/>
        <w:spacing w:before="0" w:beforeAutospacing="0" w:after="0" w:afterAutospacing="0"/>
        <w:jc w:val="both"/>
      </w:pPr>
    </w:p>
    <w:p w14:paraId="2BAFB35C" w14:textId="77777777" w:rsidR="0014568A" w:rsidRDefault="0014568A" w:rsidP="0014568A">
      <w:pPr>
        <w:pStyle w:val="NormalWeb"/>
        <w:spacing w:before="0" w:beforeAutospacing="0" w:after="0" w:afterAutospacing="0"/>
        <w:jc w:val="right"/>
      </w:pPr>
      <w:r w:rsidRPr="00D21FDF">
        <w:rPr>
          <w:position w:val="-22"/>
        </w:rPr>
        <w:object w:dxaOrig="6940" w:dyaOrig="600" w14:anchorId="3D767DD5">
          <v:shape id="_x0000_i1047" type="#_x0000_t75" style="width:346.85pt;height:30.7pt" o:ole="">
            <v:imagedata r:id="rId67" o:title=""/>
          </v:shape>
          <o:OLEObject Type="Embed" ProgID="Equation.DSMT4" ShapeID="_x0000_i1047" DrawAspect="Content" ObjectID="_1472648661" r:id="rId68"/>
        </w:object>
      </w:r>
      <w:r>
        <w:tab/>
      </w:r>
      <w:r>
        <w:tab/>
      </w:r>
      <w:r w:rsidRPr="003E34A0">
        <w:rPr>
          <w:rFonts w:cs="Times New Roman"/>
          <w:szCs w:val="21"/>
        </w:rPr>
        <w:t>(D.</w:t>
      </w:r>
      <w:r>
        <w:rPr>
          <w:rFonts w:cs="Times New Roman"/>
          <w:szCs w:val="21"/>
        </w:rPr>
        <w:t>3</w:t>
      </w:r>
      <w:r w:rsidRPr="003E34A0">
        <w:rPr>
          <w:rFonts w:cs="Times New Roman"/>
          <w:szCs w:val="21"/>
        </w:rPr>
        <w:t>.</w:t>
      </w:r>
      <w:r>
        <w:rPr>
          <w:rFonts w:cs="Times New Roman"/>
          <w:szCs w:val="21"/>
        </w:rPr>
        <w:t>4</w:t>
      </w:r>
      <w:r w:rsidRPr="003E34A0">
        <w:rPr>
          <w:rFonts w:cs="Times New Roman"/>
          <w:szCs w:val="21"/>
        </w:rPr>
        <w:t>)</w:t>
      </w:r>
    </w:p>
    <w:p w14:paraId="0E809D14" w14:textId="77777777" w:rsidR="0014568A" w:rsidRDefault="0014568A" w:rsidP="0014568A">
      <w:pPr>
        <w:pStyle w:val="NormalWeb"/>
        <w:spacing w:before="0" w:beforeAutospacing="0" w:after="0" w:afterAutospacing="0"/>
        <w:jc w:val="both"/>
      </w:pPr>
    </w:p>
    <w:p w14:paraId="7716B4C5" w14:textId="77777777" w:rsidR="0014568A" w:rsidRDefault="0014568A" w:rsidP="0014568A">
      <w:pPr>
        <w:pStyle w:val="NormalWeb"/>
        <w:spacing w:before="0" w:beforeAutospacing="0" w:after="0" w:afterAutospacing="0"/>
        <w:jc w:val="both"/>
      </w:pPr>
      <w:r>
        <w:t xml:space="preserve">Please note that ASF Measurement Error is only one of several components of an HPL computation. </w:t>
      </w:r>
    </w:p>
    <w:p w14:paraId="3D21E5B9" w14:textId="77777777" w:rsidR="0014568A" w:rsidRDefault="0014568A" w:rsidP="0014568A">
      <w:pPr>
        <w:rPr>
          <w:lang w:val="it-IT"/>
        </w:rPr>
      </w:pPr>
    </w:p>
    <w:p w14:paraId="5876C34C" w14:textId="77777777" w:rsidR="0014568A" w:rsidRDefault="0014568A" w:rsidP="0014568A">
      <w:pPr>
        <w:rPr>
          <w:lang w:val="it-IT"/>
        </w:rPr>
      </w:pPr>
    </w:p>
    <w:p w14:paraId="5F2F1353" w14:textId="77777777" w:rsidR="0014568A" w:rsidRDefault="0014568A" w:rsidP="0014568A">
      <w:pPr>
        <w:rPr>
          <w:lang w:val="it-IT"/>
        </w:rPr>
      </w:pPr>
    </w:p>
    <w:p w14:paraId="2C053364" w14:textId="77777777" w:rsidR="0014568A" w:rsidRDefault="0014568A" w:rsidP="00CD49EB">
      <w:pPr>
        <w:pStyle w:val="Heading2"/>
        <w:numPr>
          <w:ilvl w:val="0"/>
          <w:numId w:val="0"/>
        </w:numPr>
      </w:pPr>
      <w:bookmarkStart w:id="438" w:name="_Toc361993759"/>
      <w:bookmarkStart w:id="439" w:name="_Toc367957141"/>
      <w:r>
        <w:t>D.4  Integrity Algorithm</w:t>
      </w:r>
      <w:bookmarkEnd w:id="438"/>
      <w:bookmarkEnd w:id="439"/>
    </w:p>
    <w:p w14:paraId="5E914DCE" w14:textId="77777777" w:rsidR="0014568A" w:rsidRDefault="0014568A" w:rsidP="0014568A">
      <w:pPr>
        <w:rPr>
          <w:lang w:val="it-IT"/>
        </w:rPr>
      </w:pPr>
    </w:p>
    <w:p w14:paraId="0762C6CF" w14:textId="77777777" w:rsidR="0014568A" w:rsidRPr="00E8692E" w:rsidRDefault="0014568A" w:rsidP="0014568A">
      <w:pPr>
        <w:pStyle w:val="NormalWeb"/>
        <w:spacing w:before="0" w:beforeAutospacing="0" w:after="0" w:afterAutospacing="0"/>
        <w:jc w:val="both"/>
      </w:pPr>
      <w:r w:rsidRPr="00E8692E">
        <w:t xml:space="preserve">At a minimum, receiver manufacturers are required to implement the following Integrity checking algorithm. Some aspects of this integrity algorithm require a certain level of support by service providers. </w:t>
      </w:r>
    </w:p>
    <w:p w14:paraId="7371A70C" w14:textId="77777777" w:rsidR="0014568A" w:rsidRPr="00E8692E" w:rsidRDefault="0014568A" w:rsidP="0014568A">
      <w:pPr>
        <w:pStyle w:val="NormalWeb"/>
        <w:spacing w:before="0" w:beforeAutospacing="0" w:after="0" w:afterAutospacing="0"/>
        <w:jc w:val="both"/>
      </w:pPr>
    </w:p>
    <w:p w14:paraId="6A226BDF" w14:textId="77777777" w:rsidR="0014568A" w:rsidRPr="00E8692E" w:rsidRDefault="0014568A" w:rsidP="0014568A">
      <w:pPr>
        <w:pStyle w:val="NormalWeb"/>
        <w:spacing w:before="0" w:beforeAutospacing="0" w:after="0" w:afterAutospacing="0"/>
        <w:jc w:val="both"/>
      </w:pPr>
      <w:r w:rsidRPr="00E8692E">
        <w:t>Position Integrity is provided in three steps:</w:t>
      </w:r>
    </w:p>
    <w:p w14:paraId="4591353C" w14:textId="77777777" w:rsidR="0014568A" w:rsidRDefault="0014568A" w:rsidP="0014568A">
      <w:pPr>
        <w:rPr>
          <w:lang w:val="it-IT"/>
        </w:rPr>
      </w:pPr>
    </w:p>
    <w:p w14:paraId="6EB415DC" w14:textId="77777777" w:rsidR="0014568A" w:rsidRPr="00E8692E" w:rsidRDefault="0014568A" w:rsidP="0031438A">
      <w:pPr>
        <w:numPr>
          <w:ilvl w:val="2"/>
          <w:numId w:val="11"/>
        </w:numPr>
        <w:spacing w:before="0" w:after="0"/>
        <w:rPr>
          <w:lang w:val="it-IT"/>
        </w:rPr>
      </w:pPr>
      <w:r w:rsidRPr="00E8692E">
        <w:rPr>
          <w:lang w:val="it-IT"/>
        </w:rPr>
        <w:t>Verify signal-tracking</w:t>
      </w:r>
    </w:p>
    <w:p w14:paraId="0DB79BAD" w14:textId="77777777" w:rsidR="0014568A" w:rsidRPr="00E8692E" w:rsidRDefault="0014568A" w:rsidP="0031438A">
      <w:pPr>
        <w:numPr>
          <w:ilvl w:val="2"/>
          <w:numId w:val="11"/>
        </w:numPr>
        <w:spacing w:before="0" w:after="0"/>
        <w:rPr>
          <w:lang w:val="it-IT"/>
        </w:rPr>
      </w:pPr>
      <w:r w:rsidRPr="00E8692E">
        <w:rPr>
          <w:lang w:val="it-IT"/>
        </w:rPr>
        <w:t>Check Integrity of Fault-Detection</w:t>
      </w:r>
    </w:p>
    <w:p w14:paraId="57DBEDF9" w14:textId="77777777" w:rsidR="0014568A" w:rsidRPr="00E8692E" w:rsidRDefault="0014568A" w:rsidP="0031438A">
      <w:pPr>
        <w:numPr>
          <w:ilvl w:val="2"/>
          <w:numId w:val="11"/>
        </w:numPr>
        <w:spacing w:before="0" w:after="0"/>
        <w:rPr>
          <w:lang w:val="it-IT"/>
        </w:rPr>
      </w:pPr>
      <w:r w:rsidRPr="00E8692E">
        <w:rPr>
          <w:lang w:val="it-IT"/>
        </w:rPr>
        <w:t>Calculate H</w:t>
      </w:r>
      <w:r>
        <w:rPr>
          <w:lang w:val="it-IT"/>
        </w:rPr>
        <w:t xml:space="preserve">orizontal </w:t>
      </w:r>
      <w:r w:rsidRPr="00E8692E">
        <w:rPr>
          <w:lang w:val="it-IT"/>
        </w:rPr>
        <w:t>P</w:t>
      </w:r>
      <w:r>
        <w:rPr>
          <w:lang w:val="it-IT"/>
        </w:rPr>
        <w:t xml:space="preserve">rotection </w:t>
      </w:r>
      <w:r w:rsidRPr="00E8692E">
        <w:rPr>
          <w:lang w:val="it-IT"/>
        </w:rPr>
        <w:t>L</w:t>
      </w:r>
      <w:r>
        <w:rPr>
          <w:lang w:val="it-IT"/>
        </w:rPr>
        <w:t>evel (HPL)</w:t>
      </w:r>
    </w:p>
    <w:p w14:paraId="2B455727" w14:textId="77777777" w:rsidR="0014568A" w:rsidRDefault="0014568A" w:rsidP="0014568A">
      <w:pPr>
        <w:rPr>
          <w:lang w:val="it-IT"/>
        </w:rPr>
      </w:pPr>
    </w:p>
    <w:p w14:paraId="1E2D4A03" w14:textId="77777777" w:rsidR="0014568A" w:rsidRPr="00E8692E" w:rsidRDefault="0014568A" w:rsidP="0014568A">
      <w:pPr>
        <w:pStyle w:val="NormalWeb"/>
        <w:spacing w:before="0" w:beforeAutospacing="0" w:after="0" w:afterAutospacing="0"/>
        <w:jc w:val="both"/>
      </w:pPr>
      <w:r w:rsidRPr="00E8692E">
        <w:t xml:space="preserve">These are </w:t>
      </w:r>
      <w:r>
        <w:t xml:space="preserve">now each </w:t>
      </w:r>
      <w:r w:rsidRPr="00E8692E">
        <w:t>de</w:t>
      </w:r>
      <w:r>
        <w:t>s</w:t>
      </w:r>
      <w:r w:rsidRPr="00E8692E">
        <w:t>cribed below</w:t>
      </w:r>
      <w:r>
        <w:t>.</w:t>
      </w:r>
    </w:p>
    <w:p w14:paraId="4A7D1C92" w14:textId="77777777" w:rsidR="0014568A" w:rsidRDefault="0014568A" w:rsidP="0014568A">
      <w:pPr>
        <w:autoSpaceDE w:val="0"/>
        <w:autoSpaceDN w:val="0"/>
        <w:adjustRightInd w:val="0"/>
        <w:rPr>
          <w:rFonts w:ascii="Arial,Italic" w:hAnsi="Arial,Italic" w:cs="Arial,Italic"/>
          <w:i/>
          <w:iCs/>
          <w:lang w:val="it-IT"/>
        </w:rPr>
      </w:pPr>
    </w:p>
    <w:p w14:paraId="3CBDF1D1" w14:textId="77777777" w:rsidR="0014568A" w:rsidRPr="00007477" w:rsidRDefault="0014568A" w:rsidP="0014568A">
      <w:pPr>
        <w:autoSpaceDE w:val="0"/>
        <w:autoSpaceDN w:val="0"/>
        <w:adjustRightInd w:val="0"/>
        <w:rPr>
          <w:b/>
          <w:iCs/>
          <w:lang w:val="it-IT"/>
        </w:rPr>
      </w:pPr>
      <w:r w:rsidRPr="00007477">
        <w:rPr>
          <w:b/>
          <w:iCs/>
          <w:lang w:val="it-IT"/>
        </w:rPr>
        <w:t>Step</w:t>
      </w:r>
      <w:r>
        <w:rPr>
          <w:b/>
          <w:iCs/>
          <w:lang w:val="it-IT"/>
        </w:rPr>
        <w:t xml:space="preserve"> </w:t>
      </w:r>
      <w:r w:rsidRPr="00007477">
        <w:rPr>
          <w:b/>
          <w:iCs/>
          <w:lang w:val="it-IT"/>
        </w:rPr>
        <w:t>1 – Signal</w:t>
      </w:r>
      <w:r>
        <w:rPr>
          <w:b/>
          <w:iCs/>
          <w:lang w:val="it-IT"/>
        </w:rPr>
        <w:t xml:space="preserve"> T</w:t>
      </w:r>
      <w:r w:rsidRPr="00007477">
        <w:rPr>
          <w:b/>
          <w:iCs/>
          <w:lang w:val="it-IT"/>
        </w:rPr>
        <w:t>racking Integrity</w:t>
      </w:r>
    </w:p>
    <w:p w14:paraId="5DF2C487" w14:textId="77777777" w:rsidR="0014568A" w:rsidRPr="00007477" w:rsidRDefault="0014568A" w:rsidP="0014568A">
      <w:pPr>
        <w:autoSpaceDE w:val="0"/>
        <w:autoSpaceDN w:val="0"/>
        <w:adjustRightInd w:val="0"/>
        <w:rPr>
          <w:iCs/>
          <w:sz w:val="22"/>
          <w:szCs w:val="22"/>
          <w:lang w:val="it-IT"/>
        </w:rPr>
      </w:pPr>
    </w:p>
    <w:p w14:paraId="456A5492" w14:textId="77777777" w:rsidR="0014568A" w:rsidRPr="00083E5D" w:rsidRDefault="0014568A" w:rsidP="0014568A">
      <w:pPr>
        <w:autoSpaceDE w:val="0"/>
        <w:autoSpaceDN w:val="0"/>
        <w:adjustRightInd w:val="0"/>
        <w:rPr>
          <w:iCs/>
          <w:lang w:val="it-IT"/>
        </w:rPr>
      </w:pPr>
      <w:r w:rsidRPr="00083E5D">
        <w:rPr>
          <w:iCs/>
          <w:lang w:val="it-IT"/>
        </w:rPr>
        <w:t>The pseudo-range equation is defined as:</w:t>
      </w:r>
    </w:p>
    <w:p w14:paraId="1B3B439A" w14:textId="77777777" w:rsidR="0014568A" w:rsidRPr="00007477" w:rsidRDefault="0014568A" w:rsidP="0014568A">
      <w:pPr>
        <w:autoSpaceDE w:val="0"/>
        <w:autoSpaceDN w:val="0"/>
        <w:adjustRightInd w:val="0"/>
        <w:rPr>
          <w:iCs/>
          <w:sz w:val="22"/>
          <w:szCs w:val="22"/>
          <w:lang w:val="it-IT"/>
        </w:rPr>
      </w:pPr>
    </w:p>
    <w:p w14:paraId="4B9D2743"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4160" w:dyaOrig="400" w14:anchorId="05C63065">
          <v:shape id="_x0000_i1048" type="#_x0000_t75" style="width:209.1pt;height:20.65pt" o:ole="">
            <v:imagedata r:id="rId69" o:title=""/>
          </v:shape>
          <o:OLEObject Type="Embed" ProgID="Equation.DSMT4" ShapeID="_x0000_i1048" DrawAspect="Content" ObjectID="_1472648662" r:id="rId70"/>
        </w:object>
      </w:r>
      <w:r>
        <w:rPr>
          <w:rFonts w:ascii="Arial" w:hAnsi="Arial" w:cs="Arial"/>
          <w:position w:val="-14"/>
          <w:sz w:val="22"/>
          <w:szCs w:val="22"/>
        </w:rPr>
        <w:t xml:space="preserve">                           </w:t>
      </w:r>
      <w:r w:rsidRPr="005E5E11">
        <w:rPr>
          <w:rFonts w:ascii="Arial" w:hAnsi="Arial" w:cs="Arial"/>
          <w:szCs w:val="22"/>
        </w:rPr>
        <w:t>(D4.1)</w:t>
      </w:r>
    </w:p>
    <w:p w14:paraId="66F817A5" w14:textId="77777777" w:rsidR="0014568A" w:rsidRPr="00007477" w:rsidRDefault="0014568A" w:rsidP="0014568A">
      <w:pPr>
        <w:autoSpaceDE w:val="0"/>
        <w:autoSpaceDN w:val="0"/>
        <w:adjustRightInd w:val="0"/>
        <w:rPr>
          <w:iCs/>
          <w:sz w:val="22"/>
          <w:szCs w:val="22"/>
          <w:lang w:val="it-IT"/>
        </w:rPr>
      </w:pPr>
    </w:p>
    <w:p w14:paraId="56AFFAC5" w14:textId="77777777" w:rsidR="0014568A" w:rsidRPr="00083E5D" w:rsidRDefault="0014568A" w:rsidP="0014568A">
      <w:pPr>
        <w:autoSpaceDE w:val="0"/>
        <w:autoSpaceDN w:val="0"/>
        <w:adjustRightInd w:val="0"/>
        <w:rPr>
          <w:iCs/>
          <w:lang w:val="it-IT"/>
        </w:rPr>
      </w:pPr>
      <w:r w:rsidRPr="00083E5D">
        <w:rPr>
          <w:iCs/>
          <w:lang w:val="it-IT"/>
        </w:rPr>
        <w:t>PF and SF are calculated for an Assumed Position (AP), ASF is extracted from the relevent ASF Map at the AP, and DL is the latest Differential-</w:t>
      </w:r>
      <w:r>
        <w:rPr>
          <w:iCs/>
          <w:lang w:val="it-IT"/>
        </w:rPr>
        <w:t xml:space="preserve">Loran </w:t>
      </w:r>
      <w:r w:rsidRPr="00083E5D">
        <w:rPr>
          <w:iCs/>
          <w:lang w:val="it-IT"/>
        </w:rPr>
        <w:t xml:space="preserve">correction received for that signal. Position-fixing continues as an iterated update to the AP by weighted least-squares, changes to </w:t>
      </w:r>
      <w:r>
        <w:rPr>
          <w:iCs/>
          <w:lang w:val="it-IT"/>
        </w:rPr>
        <w:t>p</w:t>
      </w:r>
      <w:r w:rsidRPr="00083E5D">
        <w:rPr>
          <w:iCs/>
          <w:lang w:val="it-IT"/>
        </w:rPr>
        <w:t>seudo-range are related to chang</w:t>
      </w:r>
      <w:r>
        <w:rPr>
          <w:iCs/>
          <w:lang w:val="it-IT"/>
        </w:rPr>
        <w:t>es in geographic location by</w:t>
      </w:r>
      <w:r w:rsidRPr="00083E5D">
        <w:rPr>
          <w:iCs/>
          <w:lang w:val="it-IT"/>
        </w:rPr>
        <w:t xml:space="preserve"> local linearisation:</w:t>
      </w:r>
    </w:p>
    <w:p w14:paraId="38342BA3" w14:textId="77777777" w:rsidR="0014568A" w:rsidRPr="00007477" w:rsidRDefault="0014568A" w:rsidP="0014568A">
      <w:pPr>
        <w:autoSpaceDE w:val="0"/>
        <w:autoSpaceDN w:val="0"/>
        <w:adjustRightInd w:val="0"/>
        <w:rPr>
          <w:iCs/>
          <w:sz w:val="22"/>
          <w:szCs w:val="22"/>
          <w:lang w:val="it-IT"/>
        </w:rPr>
      </w:pPr>
    </w:p>
    <w:p w14:paraId="447ADE69" w14:textId="77777777" w:rsidR="0014568A"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40" w:dyaOrig="320" w14:anchorId="1F3B4844">
          <v:shape id="_x0000_i1049" type="#_x0000_t75" style="width:36.95pt;height:16.3pt" o:ole="">
            <v:imagedata r:id="rId71" o:title=""/>
          </v:shape>
          <o:OLEObject Type="Embed" ProgID="Equation.DSMT4" ShapeID="_x0000_i1049" DrawAspect="Content" ObjectID="_1472648663" r:id="rId72"/>
        </w:object>
      </w:r>
      <w:r>
        <w:rPr>
          <w:rFonts w:ascii="Arial" w:hAnsi="Arial" w:cs="Arial"/>
          <w:position w:val="-10"/>
          <w:sz w:val="22"/>
          <w:szCs w:val="22"/>
        </w:rPr>
        <w:t xml:space="preserve">                                                                              </w:t>
      </w:r>
      <w:r w:rsidRPr="005E5E11">
        <w:rPr>
          <w:rFonts w:ascii="Arial" w:hAnsi="Arial" w:cs="Arial"/>
          <w:szCs w:val="22"/>
        </w:rPr>
        <w:t>(D4.2)</w:t>
      </w:r>
    </w:p>
    <w:p w14:paraId="38B345F3" w14:textId="77777777" w:rsidR="0014568A" w:rsidRPr="00E954AC" w:rsidRDefault="0014568A" w:rsidP="0014568A">
      <w:pPr>
        <w:rPr>
          <w:lang w:val="it-IT"/>
        </w:rPr>
      </w:pPr>
    </w:p>
    <w:p w14:paraId="508F5305" w14:textId="77777777" w:rsidR="0014568A" w:rsidRPr="00007477" w:rsidRDefault="0014568A" w:rsidP="0014568A">
      <w:pPr>
        <w:pStyle w:val="MTDisplayEquation"/>
        <w:rPr>
          <w:rFonts w:ascii="Arial" w:hAnsi="Arial" w:cs="Arial"/>
          <w:sz w:val="22"/>
          <w:szCs w:val="22"/>
        </w:rPr>
      </w:pPr>
      <w:r>
        <w:rPr>
          <w:rFonts w:ascii="Arial" w:hAnsi="Arial" w:cs="Arial"/>
          <w:position w:val="-52"/>
          <w:sz w:val="22"/>
          <w:szCs w:val="22"/>
        </w:rPr>
        <w:tab/>
      </w:r>
      <w:r w:rsidRPr="00007477">
        <w:rPr>
          <w:rFonts w:ascii="Arial" w:hAnsi="Arial" w:cs="Arial"/>
          <w:position w:val="-52"/>
          <w:sz w:val="22"/>
          <w:szCs w:val="22"/>
        </w:rPr>
        <w:object w:dxaOrig="2760" w:dyaOrig="1160" w14:anchorId="40502DAC">
          <v:shape id="_x0000_i1050" type="#_x0000_t75" style="width:137.75pt;height:58.85pt" o:ole="">
            <v:imagedata r:id="rId73" o:title=""/>
          </v:shape>
          <o:OLEObject Type="Embed" ProgID="Equation.DSMT4" ShapeID="_x0000_i1050" DrawAspect="Content" ObjectID="_1472648664" r:id="rId74"/>
        </w:object>
      </w:r>
      <w:r>
        <w:rPr>
          <w:rFonts w:ascii="Arial" w:hAnsi="Arial" w:cs="Arial"/>
          <w:position w:val="-52"/>
          <w:sz w:val="22"/>
          <w:szCs w:val="22"/>
        </w:rPr>
        <w:t xml:space="preserve">                                          </w:t>
      </w:r>
      <w:r w:rsidRPr="005E5E11">
        <w:rPr>
          <w:rFonts w:ascii="Arial" w:hAnsi="Arial" w:cs="Arial"/>
          <w:szCs w:val="22"/>
        </w:rPr>
        <w:t>(D4.3)</w:t>
      </w:r>
    </w:p>
    <w:p w14:paraId="2570B531" w14:textId="77777777" w:rsidR="0014568A" w:rsidRDefault="0014568A" w:rsidP="0014568A">
      <w:pPr>
        <w:autoSpaceDE w:val="0"/>
        <w:autoSpaceDN w:val="0"/>
        <w:adjustRightInd w:val="0"/>
        <w:rPr>
          <w:iCs/>
          <w:lang w:val="it-IT"/>
        </w:rPr>
      </w:pPr>
    </w:p>
    <w:p w14:paraId="6FE3F27D" w14:textId="77777777" w:rsidR="0014568A" w:rsidRDefault="0014568A" w:rsidP="0014568A">
      <w:pPr>
        <w:autoSpaceDE w:val="0"/>
        <w:autoSpaceDN w:val="0"/>
        <w:adjustRightInd w:val="0"/>
        <w:rPr>
          <w:iCs/>
          <w:lang w:val="it-IT"/>
        </w:rPr>
      </w:pPr>
    </w:p>
    <w:p w14:paraId="16DA8F83" w14:textId="77777777" w:rsidR="0014568A" w:rsidRDefault="0014568A" w:rsidP="0014568A">
      <w:pPr>
        <w:autoSpaceDE w:val="0"/>
        <w:autoSpaceDN w:val="0"/>
        <w:adjustRightInd w:val="0"/>
        <w:rPr>
          <w:iCs/>
          <w:lang w:val="it-IT"/>
        </w:rPr>
      </w:pPr>
      <w:r w:rsidRPr="00083E5D">
        <w:rPr>
          <w:iCs/>
          <w:lang w:val="it-IT"/>
        </w:rPr>
        <w:t>α is the transmitter bearing (from t</w:t>
      </w:r>
      <w:r>
        <w:rPr>
          <w:iCs/>
          <w:lang w:val="it-IT"/>
        </w:rPr>
        <w:t xml:space="preserve">rue North) as given by the Vincenty algorithm. </w:t>
      </w:r>
    </w:p>
    <w:p w14:paraId="59C04FDB" w14:textId="77777777" w:rsidR="0014568A" w:rsidRDefault="0014568A" w:rsidP="0014568A">
      <w:pPr>
        <w:autoSpaceDE w:val="0"/>
        <w:autoSpaceDN w:val="0"/>
        <w:adjustRightInd w:val="0"/>
        <w:rPr>
          <w:iCs/>
          <w:lang w:val="it-IT"/>
        </w:rPr>
      </w:pPr>
    </w:p>
    <w:p w14:paraId="41C47866" w14:textId="77777777" w:rsidR="0014568A" w:rsidRPr="00083E5D" w:rsidRDefault="0014568A" w:rsidP="0014568A">
      <w:pPr>
        <w:autoSpaceDE w:val="0"/>
        <w:autoSpaceDN w:val="0"/>
        <w:adjustRightInd w:val="0"/>
        <w:rPr>
          <w:iCs/>
          <w:lang w:val="it-IT"/>
        </w:rPr>
      </w:pPr>
      <w:r>
        <w:rPr>
          <w:iCs/>
          <w:lang w:val="it-IT"/>
        </w:rPr>
        <w:t>T</w:t>
      </w:r>
      <w:r w:rsidRPr="00083E5D">
        <w:rPr>
          <w:iCs/>
          <w:lang w:val="it-IT"/>
        </w:rPr>
        <w:t>he vector of position updates</w:t>
      </w:r>
      <w:r>
        <w:rPr>
          <w:iCs/>
          <w:lang w:val="it-IT"/>
        </w:rPr>
        <w:t xml:space="preserve"> is</w:t>
      </w:r>
      <w:r w:rsidRPr="00083E5D">
        <w:rPr>
          <w:iCs/>
          <w:lang w:val="it-IT"/>
        </w:rPr>
        <w:t>:</w:t>
      </w:r>
    </w:p>
    <w:p w14:paraId="294BB3DA" w14:textId="77777777" w:rsidR="0014568A" w:rsidRPr="00007477" w:rsidRDefault="0014568A" w:rsidP="0014568A">
      <w:pPr>
        <w:autoSpaceDE w:val="0"/>
        <w:autoSpaceDN w:val="0"/>
        <w:adjustRightInd w:val="0"/>
        <w:rPr>
          <w:iCs/>
          <w:sz w:val="22"/>
          <w:szCs w:val="22"/>
          <w:lang w:val="it-IT"/>
        </w:rPr>
      </w:pPr>
    </w:p>
    <w:p w14:paraId="583F8105"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939" w:dyaOrig="440" w14:anchorId="5EF4F893">
          <v:shape id="_x0000_i1051" type="#_x0000_t75" style="width:96.4pt;height:21.9pt" o:ole="">
            <v:imagedata r:id="rId75" o:title=""/>
          </v:shape>
          <o:OLEObject Type="Embed" ProgID="Equation.DSMT4" ShapeID="_x0000_i1051" DrawAspect="Content" ObjectID="_1472648665" r:id="rId76"/>
        </w:object>
      </w:r>
      <w:r>
        <w:rPr>
          <w:rFonts w:ascii="Arial" w:hAnsi="Arial" w:cs="Arial"/>
          <w:position w:val="-14"/>
          <w:sz w:val="22"/>
          <w:szCs w:val="22"/>
        </w:rPr>
        <w:t xml:space="preserve">                                                    </w:t>
      </w:r>
      <w:r w:rsidRPr="005E5E11">
        <w:rPr>
          <w:rFonts w:ascii="Arial" w:hAnsi="Arial" w:cs="Arial"/>
          <w:szCs w:val="22"/>
        </w:rPr>
        <w:t>(D4.4)</w:t>
      </w:r>
    </w:p>
    <w:p w14:paraId="174579F5" w14:textId="77777777" w:rsidR="0014568A" w:rsidRDefault="0014568A" w:rsidP="0014568A">
      <w:pPr>
        <w:autoSpaceDE w:val="0"/>
        <w:autoSpaceDN w:val="0"/>
        <w:adjustRightInd w:val="0"/>
        <w:rPr>
          <w:iCs/>
          <w:lang w:val="it-IT"/>
        </w:rPr>
      </w:pPr>
    </w:p>
    <w:p w14:paraId="5F645703" w14:textId="77777777" w:rsidR="0014568A" w:rsidRPr="00083E5D" w:rsidRDefault="0014568A" w:rsidP="0014568A">
      <w:pPr>
        <w:autoSpaceDE w:val="0"/>
        <w:autoSpaceDN w:val="0"/>
        <w:adjustRightInd w:val="0"/>
        <w:rPr>
          <w:iCs/>
          <w:lang w:val="it-IT"/>
        </w:rPr>
      </w:pPr>
      <w:r w:rsidRPr="00083E5D">
        <w:rPr>
          <w:iCs/>
          <w:lang w:val="it-IT"/>
        </w:rPr>
        <w:t>Position updates for the AP iteration are given by Least Squares:</w:t>
      </w:r>
    </w:p>
    <w:p w14:paraId="276AF1F9" w14:textId="77777777" w:rsidR="0014568A" w:rsidRPr="00007477" w:rsidRDefault="0014568A" w:rsidP="0014568A">
      <w:pPr>
        <w:autoSpaceDE w:val="0"/>
        <w:autoSpaceDN w:val="0"/>
        <w:adjustRightInd w:val="0"/>
        <w:rPr>
          <w:iCs/>
          <w:sz w:val="22"/>
          <w:szCs w:val="22"/>
          <w:lang w:val="it-IT"/>
        </w:rPr>
      </w:pPr>
    </w:p>
    <w:p w14:paraId="4CD195CD"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220" w:dyaOrig="480" w14:anchorId="76F0F81D">
          <v:shape id="_x0000_i1052" type="#_x0000_t75" style="width:112.05pt;height:23.15pt" o:ole="">
            <v:imagedata r:id="rId77" o:title=""/>
          </v:shape>
          <o:OLEObject Type="Embed" ProgID="Equation.DSMT4" ShapeID="_x0000_i1052" DrawAspect="Content" ObjectID="_1472648666" r:id="rId78"/>
        </w:object>
      </w:r>
      <w:r>
        <w:rPr>
          <w:rFonts w:ascii="Arial" w:hAnsi="Arial" w:cs="Arial"/>
          <w:position w:val="-16"/>
          <w:sz w:val="22"/>
          <w:szCs w:val="22"/>
        </w:rPr>
        <w:t xml:space="preserve">                                                </w:t>
      </w:r>
      <w:r w:rsidRPr="005E5E11">
        <w:rPr>
          <w:rFonts w:ascii="Arial" w:hAnsi="Arial" w:cs="Arial"/>
          <w:szCs w:val="22"/>
        </w:rPr>
        <w:t>(D4.5)</w:t>
      </w:r>
    </w:p>
    <w:p w14:paraId="1F6CCA18" w14:textId="77777777" w:rsidR="0014568A" w:rsidRPr="00007477" w:rsidRDefault="0014568A" w:rsidP="0014568A">
      <w:pPr>
        <w:autoSpaceDE w:val="0"/>
        <w:autoSpaceDN w:val="0"/>
        <w:adjustRightInd w:val="0"/>
        <w:rPr>
          <w:iCs/>
          <w:sz w:val="22"/>
          <w:szCs w:val="22"/>
          <w:lang w:val="it-IT"/>
        </w:rPr>
      </w:pPr>
    </w:p>
    <w:p w14:paraId="2B91AE6C" w14:textId="77777777" w:rsidR="0014568A" w:rsidRPr="00083E5D" w:rsidRDefault="0014568A" w:rsidP="0014568A">
      <w:pPr>
        <w:autoSpaceDE w:val="0"/>
        <w:autoSpaceDN w:val="0"/>
        <w:adjustRightInd w:val="0"/>
        <w:jc w:val="both"/>
        <w:rPr>
          <w:iCs/>
          <w:szCs w:val="22"/>
          <w:lang w:val="it-IT"/>
        </w:rPr>
      </w:pPr>
      <w:r w:rsidRPr="00083E5D">
        <w:rPr>
          <w:iCs/>
          <w:szCs w:val="22"/>
          <w:lang w:val="it-IT"/>
        </w:rPr>
        <w:t>This iteration continues until the position updates are sufficiently small (|x|&lt;1mm, or to within the precision of the geodetic distance calculation algorithm).</w:t>
      </w:r>
      <w:r>
        <w:rPr>
          <w:iCs/>
          <w:szCs w:val="22"/>
          <w:lang w:val="it-IT"/>
        </w:rPr>
        <w:t xml:space="preserve"> </w:t>
      </w:r>
      <w:r w:rsidRPr="00083E5D">
        <w:rPr>
          <w:iCs/>
          <w:szCs w:val="22"/>
          <w:lang w:val="it-IT"/>
        </w:rPr>
        <w:t xml:space="preserve">W is the ‘ideal’ transmitter weighting matrix. We make the assumption that the receiver is able to </w:t>
      </w:r>
      <w:r>
        <w:rPr>
          <w:iCs/>
          <w:szCs w:val="22"/>
          <w:lang w:val="it-IT"/>
        </w:rPr>
        <w:t>estimate</w:t>
      </w:r>
      <w:r w:rsidRPr="00083E5D">
        <w:rPr>
          <w:iCs/>
          <w:szCs w:val="22"/>
          <w:lang w:val="it-IT"/>
        </w:rPr>
        <w:t xml:space="preserve"> W as a reasonable approximation to the inverse of the </w:t>
      </w:r>
      <w:r>
        <w:rPr>
          <w:iCs/>
          <w:szCs w:val="22"/>
          <w:lang w:val="it-IT"/>
        </w:rPr>
        <w:t>p</w:t>
      </w:r>
      <w:r w:rsidRPr="00083E5D">
        <w:rPr>
          <w:iCs/>
          <w:szCs w:val="22"/>
          <w:lang w:val="it-IT"/>
        </w:rPr>
        <w:t>seudo</w:t>
      </w:r>
      <w:r>
        <w:rPr>
          <w:iCs/>
          <w:szCs w:val="22"/>
          <w:lang w:val="it-IT"/>
        </w:rPr>
        <w:t>-</w:t>
      </w:r>
      <w:r w:rsidRPr="00083E5D">
        <w:rPr>
          <w:iCs/>
          <w:szCs w:val="22"/>
          <w:lang w:val="it-IT"/>
        </w:rPr>
        <w:t>rang</w:t>
      </w:r>
      <w:r>
        <w:rPr>
          <w:iCs/>
          <w:szCs w:val="22"/>
          <w:lang w:val="it-IT"/>
        </w:rPr>
        <w:t>e</w:t>
      </w:r>
      <w:r w:rsidRPr="00083E5D">
        <w:rPr>
          <w:iCs/>
          <w:szCs w:val="22"/>
          <w:lang w:val="it-IT"/>
        </w:rPr>
        <w:t xml:space="preserve"> covariance matrix:</w:t>
      </w:r>
    </w:p>
    <w:p w14:paraId="0EDD2574" w14:textId="77777777" w:rsidR="0014568A" w:rsidRPr="00007477" w:rsidRDefault="0014568A" w:rsidP="0014568A">
      <w:pPr>
        <w:autoSpaceDE w:val="0"/>
        <w:autoSpaceDN w:val="0"/>
        <w:adjustRightInd w:val="0"/>
        <w:rPr>
          <w:iCs/>
          <w:sz w:val="22"/>
          <w:szCs w:val="22"/>
          <w:lang w:val="it-IT"/>
        </w:rPr>
      </w:pPr>
    </w:p>
    <w:p w14:paraId="54F279CD"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920" w:dyaOrig="400" w14:anchorId="156B7323">
          <v:shape id="_x0000_i1053" type="#_x0000_t75" style="width:45.1pt;height:20.65pt" o:ole="">
            <v:imagedata r:id="rId79" o:title=""/>
          </v:shape>
          <o:OLEObject Type="Embed" ProgID="Equation.DSMT4" ShapeID="_x0000_i1053" DrawAspect="Content" ObjectID="_1472648667" r:id="rId80"/>
        </w:object>
      </w:r>
      <w:r>
        <w:rPr>
          <w:rFonts w:ascii="Arial" w:hAnsi="Arial" w:cs="Arial"/>
          <w:position w:val="-14"/>
          <w:sz w:val="22"/>
          <w:szCs w:val="22"/>
        </w:rPr>
        <w:t xml:space="preserve">                                                                     </w:t>
      </w:r>
      <w:r w:rsidRPr="005E5E11">
        <w:rPr>
          <w:rFonts w:ascii="Arial" w:hAnsi="Arial" w:cs="Arial"/>
          <w:szCs w:val="22"/>
        </w:rPr>
        <w:t>(D4.6)</w:t>
      </w:r>
    </w:p>
    <w:p w14:paraId="7537A32F" w14:textId="77777777" w:rsidR="0014568A" w:rsidRPr="00007477" w:rsidRDefault="0014568A" w:rsidP="0014568A">
      <w:pPr>
        <w:autoSpaceDE w:val="0"/>
        <w:autoSpaceDN w:val="0"/>
        <w:adjustRightInd w:val="0"/>
        <w:rPr>
          <w:iCs/>
          <w:sz w:val="22"/>
          <w:szCs w:val="22"/>
          <w:lang w:val="it-IT"/>
        </w:rPr>
      </w:pPr>
    </w:p>
    <w:p w14:paraId="727C299F" w14:textId="77777777" w:rsidR="0014568A" w:rsidRDefault="0014568A" w:rsidP="0014568A">
      <w:pPr>
        <w:autoSpaceDE w:val="0"/>
        <w:autoSpaceDN w:val="0"/>
        <w:adjustRightInd w:val="0"/>
        <w:rPr>
          <w:iCs/>
          <w:color w:val="000000" w:themeColor="text1"/>
          <w:lang w:val="it-IT"/>
        </w:rPr>
      </w:pPr>
      <w:r w:rsidRPr="00083E5D">
        <w:rPr>
          <w:iCs/>
          <w:color w:val="000000" w:themeColor="text1"/>
          <w:lang w:val="it-IT"/>
        </w:rPr>
        <w:t>The pseudorange residuals are given as the difference between the observed and estimated pseudo-ranges:</w:t>
      </w:r>
    </w:p>
    <w:p w14:paraId="2055BA2A" w14:textId="77777777" w:rsidR="0014568A" w:rsidRPr="00083E5D" w:rsidRDefault="0014568A" w:rsidP="0014568A">
      <w:pPr>
        <w:autoSpaceDE w:val="0"/>
        <w:autoSpaceDN w:val="0"/>
        <w:adjustRightInd w:val="0"/>
        <w:rPr>
          <w:iCs/>
          <w:color w:val="000000" w:themeColor="text1"/>
          <w:lang w:val="it-IT"/>
        </w:rPr>
      </w:pPr>
    </w:p>
    <w:p w14:paraId="13D3AB69"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120" w:dyaOrig="360" w14:anchorId="562CD044">
          <v:shape id="_x0000_i1054" type="#_x0000_t75" style="width:55.7pt;height:19.4pt" o:ole="">
            <v:imagedata r:id="rId81" o:title=""/>
          </v:shape>
          <o:OLEObject Type="Embed" ProgID="Equation.DSMT4" ShapeID="_x0000_i1054" DrawAspect="Content" ObjectID="_1472648668" r:id="rId82"/>
        </w:object>
      </w:r>
      <w:r>
        <w:rPr>
          <w:rFonts w:ascii="Arial" w:hAnsi="Arial" w:cs="Arial"/>
          <w:position w:val="-12"/>
          <w:sz w:val="22"/>
          <w:szCs w:val="22"/>
        </w:rPr>
        <w:t xml:space="preserve">                                                                 </w:t>
      </w:r>
      <w:r w:rsidRPr="005E5E11">
        <w:rPr>
          <w:rFonts w:ascii="Arial" w:hAnsi="Arial" w:cs="Arial"/>
          <w:szCs w:val="22"/>
        </w:rPr>
        <w:t>(D4.7)</w:t>
      </w:r>
    </w:p>
    <w:p w14:paraId="3A639FEE" w14:textId="77777777" w:rsidR="0014568A" w:rsidRPr="00E954AC" w:rsidRDefault="0014568A" w:rsidP="0014568A">
      <w:pPr>
        <w:rPr>
          <w:lang w:val="it-IT"/>
        </w:rPr>
      </w:pPr>
    </w:p>
    <w:p w14:paraId="1AFB3D90"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260" w:dyaOrig="360" w14:anchorId="103EB6A5">
          <v:shape id="_x0000_i1055" type="#_x0000_t75" style="width:63.25pt;height:19.4pt" o:ole="">
            <v:imagedata r:id="rId83" o:title=""/>
          </v:shape>
          <o:OLEObject Type="Embed" ProgID="Equation.DSMT4" ShapeID="_x0000_i1055" DrawAspect="Content" ObjectID="_1472648669" r:id="rId84"/>
        </w:object>
      </w:r>
      <w:r>
        <w:rPr>
          <w:rFonts w:ascii="Arial" w:hAnsi="Arial" w:cs="Arial"/>
          <w:position w:val="-12"/>
          <w:sz w:val="22"/>
          <w:szCs w:val="22"/>
        </w:rPr>
        <w:t xml:space="preserve">                                                               </w:t>
      </w:r>
      <w:r w:rsidRPr="005E5E11">
        <w:rPr>
          <w:rFonts w:ascii="Arial" w:hAnsi="Arial" w:cs="Arial"/>
          <w:szCs w:val="22"/>
        </w:rPr>
        <w:t>(D4.8)</w:t>
      </w:r>
    </w:p>
    <w:p w14:paraId="33757775" w14:textId="77777777" w:rsidR="0014568A" w:rsidRPr="00E954AC" w:rsidRDefault="0014568A" w:rsidP="0014568A">
      <w:pPr>
        <w:rPr>
          <w:lang w:val="it-IT"/>
        </w:rPr>
      </w:pPr>
    </w:p>
    <w:p w14:paraId="3C749B8C"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620" w:dyaOrig="480" w14:anchorId="50F187AC">
          <v:shape id="_x0000_i1056" type="#_x0000_t75" style="width:130.85pt;height:23.15pt" o:ole="">
            <v:imagedata r:id="rId85" o:title=""/>
          </v:shape>
          <o:OLEObject Type="Embed" ProgID="Equation.DSMT4" ShapeID="_x0000_i1056" DrawAspect="Content" ObjectID="_1472648670" r:id="rId86"/>
        </w:object>
      </w:r>
      <w:r>
        <w:rPr>
          <w:rFonts w:ascii="Arial" w:hAnsi="Arial" w:cs="Arial"/>
          <w:position w:val="-16"/>
          <w:sz w:val="22"/>
          <w:szCs w:val="22"/>
        </w:rPr>
        <w:t xml:space="preserve">                                          </w:t>
      </w:r>
      <w:r w:rsidRPr="005E5E11">
        <w:rPr>
          <w:rFonts w:ascii="Arial" w:hAnsi="Arial" w:cs="Arial"/>
          <w:szCs w:val="22"/>
        </w:rPr>
        <w:t>(D4.9)</w:t>
      </w:r>
    </w:p>
    <w:p w14:paraId="60800DBE" w14:textId="77777777" w:rsidR="0014568A" w:rsidRDefault="0014568A" w:rsidP="0014568A">
      <w:pPr>
        <w:pStyle w:val="MTDisplayEquation"/>
        <w:rPr>
          <w:rFonts w:ascii="Arial" w:hAnsi="Arial" w:cs="Arial"/>
        </w:rPr>
      </w:pPr>
    </w:p>
    <w:p w14:paraId="2B9C2198" w14:textId="77777777" w:rsidR="0014568A" w:rsidRPr="00083E5D" w:rsidRDefault="0014568A" w:rsidP="0014568A">
      <w:pPr>
        <w:pStyle w:val="MTDisplayEquation"/>
        <w:rPr>
          <w:rFonts w:ascii="Arial" w:hAnsi="Arial" w:cs="Arial"/>
        </w:rPr>
      </w:pPr>
      <w:r w:rsidRPr="00083E5D">
        <w:rPr>
          <w:rFonts w:ascii="Arial" w:hAnsi="Arial" w:cs="Arial"/>
        </w:rPr>
        <w:t>Define K and A as:</w:t>
      </w:r>
    </w:p>
    <w:p w14:paraId="1FC18974" w14:textId="77777777" w:rsidR="0014568A"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020" w:dyaOrig="480" w14:anchorId="5CEEA002">
          <v:shape id="_x0000_i1057" type="#_x0000_t75" style="width:101.45pt;height:23.15pt" o:ole="">
            <v:imagedata r:id="rId87" o:title=""/>
          </v:shape>
          <o:OLEObject Type="Embed" ProgID="Equation.DSMT4" ShapeID="_x0000_i1057" DrawAspect="Content" ObjectID="_1472648671" r:id="rId88"/>
        </w:object>
      </w:r>
      <w:r>
        <w:rPr>
          <w:rFonts w:ascii="Arial" w:hAnsi="Arial" w:cs="Arial"/>
          <w:position w:val="-16"/>
          <w:sz w:val="22"/>
          <w:szCs w:val="22"/>
        </w:rPr>
        <w:t xml:space="preserve">                                                    </w:t>
      </w:r>
      <w:r w:rsidRPr="005E5E11">
        <w:rPr>
          <w:rFonts w:ascii="Arial" w:hAnsi="Arial" w:cs="Arial"/>
          <w:szCs w:val="22"/>
        </w:rPr>
        <w:t>(D4.10)</w:t>
      </w:r>
    </w:p>
    <w:p w14:paraId="5EC2FAAF" w14:textId="77777777" w:rsidR="0014568A" w:rsidRPr="00CE63E4" w:rsidRDefault="0014568A" w:rsidP="0014568A">
      <w:pPr>
        <w:rPr>
          <w:lang w:val="it-IT"/>
        </w:rPr>
      </w:pPr>
    </w:p>
    <w:p w14:paraId="7917F9B7"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480" w:dyaOrig="400" w14:anchorId="497D545A">
          <v:shape id="_x0000_i1058" type="#_x0000_t75" style="width:73.25pt;height:20.65pt" o:ole="">
            <v:imagedata r:id="rId89" o:title=""/>
          </v:shape>
          <o:OLEObject Type="Embed" ProgID="Equation.DSMT4" ShapeID="_x0000_i1058" DrawAspect="Content" ObjectID="_1472648672" r:id="rId90"/>
        </w:object>
      </w:r>
      <w:r>
        <w:rPr>
          <w:rFonts w:ascii="Arial" w:hAnsi="Arial" w:cs="Arial"/>
          <w:position w:val="-14"/>
          <w:sz w:val="22"/>
          <w:szCs w:val="22"/>
        </w:rPr>
        <w:t xml:space="preserve">                                                            </w:t>
      </w:r>
      <w:r w:rsidRPr="005E5E11">
        <w:rPr>
          <w:rFonts w:ascii="Arial" w:hAnsi="Arial" w:cs="Arial"/>
          <w:szCs w:val="22"/>
        </w:rPr>
        <w:t>(D4.11)</w:t>
      </w:r>
    </w:p>
    <w:p w14:paraId="27D3E222" w14:textId="77777777" w:rsidR="0014568A" w:rsidRPr="00CE63E4" w:rsidRDefault="0014568A" w:rsidP="0014568A">
      <w:pPr>
        <w:rPr>
          <w:lang w:val="it-IT"/>
        </w:rPr>
      </w:pPr>
    </w:p>
    <w:p w14:paraId="0697078D"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300" w:dyaOrig="400" w14:anchorId="6819E28D">
          <v:shape id="_x0000_i1059" type="#_x0000_t75" style="width:64.5pt;height:20.65pt" o:ole="">
            <v:imagedata r:id="rId91" o:title=""/>
          </v:shape>
          <o:OLEObject Type="Embed" ProgID="Equation.DSMT4" ShapeID="_x0000_i1059" DrawAspect="Content" ObjectID="_1472648673" r:id="rId92"/>
        </w:object>
      </w:r>
      <w:r>
        <w:rPr>
          <w:rFonts w:ascii="Arial" w:hAnsi="Arial" w:cs="Arial"/>
          <w:position w:val="-14"/>
          <w:sz w:val="22"/>
          <w:szCs w:val="22"/>
        </w:rPr>
        <w:t xml:space="preserve">                                                               </w:t>
      </w:r>
      <w:r w:rsidRPr="005E5E11">
        <w:rPr>
          <w:rFonts w:ascii="Arial" w:hAnsi="Arial" w:cs="Arial"/>
          <w:szCs w:val="22"/>
        </w:rPr>
        <w:t>(D4.12)</w:t>
      </w:r>
    </w:p>
    <w:p w14:paraId="6B094D7D" w14:textId="77777777" w:rsidR="0014568A" w:rsidRPr="00CE63E4" w:rsidRDefault="0014568A" w:rsidP="0014568A">
      <w:pPr>
        <w:rPr>
          <w:lang w:val="it-IT"/>
        </w:rPr>
      </w:pPr>
    </w:p>
    <w:p w14:paraId="5EEEA720"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60" w:dyaOrig="320" w14:anchorId="44151D9B">
          <v:shape id="_x0000_i1060" type="#_x0000_t75" style="width:38.2pt;height:16.3pt" o:ole="">
            <v:imagedata r:id="rId93" o:title=""/>
          </v:shape>
          <o:OLEObject Type="Embed" ProgID="Equation.DSMT4" ShapeID="_x0000_i1060" DrawAspect="Content" ObjectID="_1472648674" r:id="rId94"/>
        </w:object>
      </w:r>
      <w:r>
        <w:rPr>
          <w:rFonts w:ascii="Arial" w:hAnsi="Arial" w:cs="Arial"/>
          <w:position w:val="-10"/>
          <w:sz w:val="22"/>
          <w:szCs w:val="22"/>
        </w:rPr>
        <w:t xml:space="preserve">                                                                       </w:t>
      </w:r>
      <w:r w:rsidRPr="005E5E11">
        <w:rPr>
          <w:rFonts w:ascii="Arial" w:hAnsi="Arial" w:cs="Arial"/>
          <w:szCs w:val="22"/>
        </w:rPr>
        <w:t>(D4.13)</w:t>
      </w:r>
    </w:p>
    <w:p w14:paraId="048E5411" w14:textId="77777777" w:rsidR="0014568A" w:rsidRPr="00007477" w:rsidRDefault="0014568A" w:rsidP="0014568A">
      <w:pPr>
        <w:rPr>
          <w:sz w:val="22"/>
          <w:szCs w:val="22"/>
          <w:lang w:val="it-IT"/>
        </w:rPr>
      </w:pPr>
    </w:p>
    <w:p w14:paraId="633BB0B1" w14:textId="77777777" w:rsidR="0014568A" w:rsidRPr="00083E5D" w:rsidRDefault="0014568A" w:rsidP="0014568A">
      <w:pPr>
        <w:rPr>
          <w:color w:val="000000" w:themeColor="text1"/>
          <w:lang w:val="it-IT"/>
        </w:rPr>
      </w:pPr>
      <w:r w:rsidRPr="00083E5D">
        <w:rPr>
          <w:color w:val="000000" w:themeColor="text1"/>
          <w:lang w:val="it-IT"/>
        </w:rPr>
        <w:t>Th</w:t>
      </w:r>
      <w:r>
        <w:rPr>
          <w:color w:val="000000" w:themeColor="text1"/>
          <w:lang w:val="it-IT"/>
        </w:rPr>
        <w:t>e test-statis</w:t>
      </w:r>
      <w:r w:rsidRPr="00083E5D">
        <w:rPr>
          <w:color w:val="000000" w:themeColor="text1"/>
          <w:lang w:val="it-IT"/>
        </w:rPr>
        <w:t>tic is a weighted sum-square of residuals:</w:t>
      </w:r>
    </w:p>
    <w:p w14:paraId="03F67010" w14:textId="77777777" w:rsidR="0014568A" w:rsidRPr="00007477" w:rsidRDefault="0014568A" w:rsidP="0014568A">
      <w:pPr>
        <w:rPr>
          <w:sz w:val="22"/>
          <w:szCs w:val="22"/>
          <w:lang w:val="it-IT"/>
        </w:rPr>
      </w:pPr>
    </w:p>
    <w:p w14:paraId="2035CFA9" w14:textId="77777777" w:rsidR="0014568A" w:rsidRPr="00007477"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640" w:dyaOrig="380" w14:anchorId="791D89BD">
          <v:shape id="_x0000_i1061" type="#_x0000_t75" style="width:82.65pt;height:19.4pt" o:ole="">
            <v:imagedata r:id="rId95" o:title=""/>
          </v:shape>
          <o:OLEObject Type="Embed" ProgID="Equation.DSMT4" ShapeID="_x0000_i1061" DrawAspect="Content" ObjectID="_1472648675" r:id="rId96"/>
        </w:object>
      </w:r>
      <w:r>
        <w:rPr>
          <w:rFonts w:ascii="Arial" w:hAnsi="Arial" w:cs="Arial"/>
          <w:position w:val="-12"/>
          <w:sz w:val="22"/>
          <w:szCs w:val="22"/>
        </w:rPr>
        <w:t xml:space="preserve">                                                         </w:t>
      </w:r>
      <w:r w:rsidRPr="005E5E11">
        <w:rPr>
          <w:rFonts w:ascii="Arial" w:hAnsi="Arial" w:cs="Arial"/>
          <w:szCs w:val="22"/>
        </w:rPr>
        <w:t>(D4.14)</w:t>
      </w:r>
    </w:p>
    <w:p w14:paraId="4B6C4290" w14:textId="77777777" w:rsidR="0014568A" w:rsidRPr="00007477" w:rsidRDefault="0014568A" w:rsidP="0014568A">
      <w:pPr>
        <w:rPr>
          <w:sz w:val="22"/>
          <w:szCs w:val="22"/>
          <w:lang w:val="it-IT"/>
        </w:rPr>
      </w:pPr>
    </w:p>
    <w:p w14:paraId="134262AF" w14:textId="77777777" w:rsidR="0014568A" w:rsidRPr="00650A6F" w:rsidRDefault="00F63DCD" w:rsidP="0014568A">
      <w:pPr>
        <w:rPr>
          <w:color w:val="000000" w:themeColor="text1"/>
          <w:lang w:val="it-IT"/>
        </w:rPr>
      </w:pPr>
      <m:oMath>
        <m:sSub>
          <m:sSubPr>
            <m:ctrlPr>
              <w:ins w:id="440"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ω</m:t>
            </m:r>
          </m:sub>
        </m:sSub>
      </m:oMath>
      <w:r w:rsidR="0014568A" w:rsidRPr="00650A6F">
        <w:rPr>
          <w:color w:val="000000" w:themeColor="text1"/>
          <w:lang w:val="it-IT"/>
        </w:rPr>
        <w:t xml:space="preserve"> is the</w:t>
      </w:r>
      <w:r w:rsidR="0014568A">
        <w:rPr>
          <w:color w:val="000000" w:themeColor="text1"/>
          <w:lang w:val="it-IT"/>
        </w:rPr>
        <w:t xml:space="preserve"> receiver’s</w:t>
      </w:r>
      <w:r w:rsidR="0014568A" w:rsidRPr="00650A6F">
        <w:rPr>
          <w:color w:val="000000" w:themeColor="text1"/>
          <w:lang w:val="it-IT"/>
        </w:rPr>
        <w:t xml:space="preserve"> estimate of the residuals covariance matrix. Defining M as:</w:t>
      </w:r>
    </w:p>
    <w:p w14:paraId="74D09B47" w14:textId="77777777" w:rsidR="0014568A" w:rsidRPr="00007477" w:rsidRDefault="0014568A" w:rsidP="0014568A">
      <w:pPr>
        <w:rPr>
          <w:sz w:val="22"/>
          <w:szCs w:val="22"/>
          <w:lang w:val="it-IT"/>
        </w:rPr>
      </w:pPr>
    </w:p>
    <w:p w14:paraId="01E1EC7B"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300" w:dyaOrig="380" w14:anchorId="7D3A0DF8">
          <v:shape id="_x0000_i1062" type="#_x0000_t75" style="width:64.5pt;height:19.4pt" o:ole="">
            <v:imagedata r:id="rId97" o:title=""/>
          </v:shape>
          <o:OLEObject Type="Embed" ProgID="Equation.DSMT4" ShapeID="_x0000_i1062" DrawAspect="Content" ObjectID="_1472648676" r:id="rId98"/>
        </w:object>
      </w:r>
      <w:r>
        <w:rPr>
          <w:rFonts w:ascii="Arial" w:hAnsi="Arial" w:cs="Arial"/>
          <w:position w:val="-12"/>
          <w:sz w:val="22"/>
          <w:szCs w:val="22"/>
        </w:rPr>
        <w:t xml:space="preserve">                                                               </w:t>
      </w:r>
      <w:r w:rsidRPr="005E5E11">
        <w:rPr>
          <w:rFonts w:ascii="Arial" w:hAnsi="Arial" w:cs="Arial"/>
          <w:szCs w:val="22"/>
        </w:rPr>
        <w:t>(D4.15)</w:t>
      </w:r>
    </w:p>
    <w:p w14:paraId="5339DD8F" w14:textId="77777777" w:rsidR="0014568A" w:rsidRPr="00CE63E4" w:rsidRDefault="0014568A" w:rsidP="0014568A">
      <w:pPr>
        <w:rPr>
          <w:lang w:val="it-IT"/>
        </w:rPr>
      </w:pPr>
    </w:p>
    <w:p w14:paraId="6DF59D9A" w14:textId="77777777" w:rsidR="0014568A" w:rsidRPr="00007477" w:rsidRDefault="0014568A" w:rsidP="0014568A">
      <w:pPr>
        <w:pStyle w:val="MTDisplayEquation"/>
        <w:rPr>
          <w:rFonts w:ascii="Arial" w:hAnsi="Arial" w:cs="Arial"/>
          <w:sz w:val="22"/>
          <w:szCs w:val="22"/>
        </w:rPr>
      </w:pPr>
      <w:r>
        <w:rPr>
          <w:rFonts w:ascii="Arial" w:hAnsi="Arial" w:cs="Arial"/>
          <w:position w:val="-6"/>
          <w:sz w:val="22"/>
          <w:szCs w:val="22"/>
        </w:rPr>
        <w:tab/>
      </w:r>
      <w:r w:rsidRPr="00007477">
        <w:rPr>
          <w:rFonts w:ascii="Arial" w:hAnsi="Arial" w:cs="Arial"/>
          <w:position w:val="-6"/>
          <w:sz w:val="22"/>
          <w:szCs w:val="22"/>
        </w:rPr>
        <w:object w:dxaOrig="1500" w:dyaOrig="320" w14:anchorId="3736DC1B">
          <v:shape id="_x0000_i1063" type="#_x0000_t75" style="width:75.15pt;height:16.3pt" o:ole="">
            <v:imagedata r:id="rId99" o:title=""/>
          </v:shape>
          <o:OLEObject Type="Embed" ProgID="Equation.DSMT4" ShapeID="_x0000_i1063" DrawAspect="Content" ObjectID="_1472648677" r:id="rId100"/>
        </w:object>
      </w:r>
      <w:r>
        <w:rPr>
          <w:rFonts w:ascii="Arial" w:hAnsi="Arial" w:cs="Arial"/>
          <w:position w:val="-6"/>
          <w:sz w:val="22"/>
          <w:szCs w:val="22"/>
        </w:rPr>
        <w:t xml:space="preserve">                                                           </w:t>
      </w:r>
      <w:r w:rsidRPr="005E5E11">
        <w:rPr>
          <w:rFonts w:ascii="Arial" w:hAnsi="Arial" w:cs="Arial"/>
          <w:szCs w:val="22"/>
        </w:rPr>
        <w:t>(D4.16)</w:t>
      </w:r>
    </w:p>
    <w:p w14:paraId="02AC07F2" w14:textId="77777777" w:rsidR="0014568A" w:rsidRPr="00007477" w:rsidRDefault="0014568A" w:rsidP="0014568A">
      <w:pPr>
        <w:jc w:val="both"/>
        <w:rPr>
          <w:sz w:val="22"/>
          <w:szCs w:val="22"/>
          <w:lang w:val="it-IT"/>
        </w:rPr>
      </w:pPr>
    </w:p>
    <w:p w14:paraId="1CB99114" w14:textId="77777777" w:rsidR="0014568A" w:rsidRPr="00007477" w:rsidRDefault="0014568A" w:rsidP="0014568A">
      <w:pPr>
        <w:jc w:val="both"/>
        <w:rPr>
          <w:sz w:val="22"/>
          <w:szCs w:val="22"/>
          <w:lang w:val="it-IT"/>
        </w:rPr>
      </w:pPr>
      <w:r w:rsidRPr="00650A6F">
        <w:rPr>
          <w:color w:val="000000" w:themeColor="text1"/>
          <w:lang w:val="it-IT"/>
        </w:rPr>
        <w:t>Where ε is the vector of errors on the pseudo-range measurements. Assuming each measurement is free of any gross errors or biases, it</w:t>
      </w:r>
      <w:r>
        <w:rPr>
          <w:color w:val="000000" w:themeColor="text1"/>
          <w:lang w:val="it-IT"/>
        </w:rPr>
        <w:t xml:space="preserve"> can be shown that WSSE is chi-s</w:t>
      </w:r>
      <w:r w:rsidRPr="00650A6F">
        <w:rPr>
          <w:color w:val="000000" w:themeColor="text1"/>
          <w:lang w:val="it-IT"/>
        </w:rPr>
        <w:t xml:space="preserve">quared distributed with n-3 degrees of freedom (n is the number of individual eLoran signals used in positioning). Any biases in pseudorange observation will alter the PDF of y to a (assumed) </w:t>
      </w:r>
      <w:r>
        <w:rPr>
          <w:color w:val="000000" w:themeColor="text1"/>
          <w:lang w:val="it-IT"/>
        </w:rPr>
        <w:t>non-</w:t>
      </w:r>
      <w:r w:rsidRPr="00650A6F">
        <w:rPr>
          <w:color w:val="000000" w:themeColor="text1"/>
          <w:lang w:val="it-IT"/>
        </w:rPr>
        <w:t>zero-mean Gaussian with</w:t>
      </w:r>
      <w:r w:rsidRPr="00007477">
        <w:rPr>
          <w:sz w:val="22"/>
          <w:szCs w:val="22"/>
          <w:lang w:val="it-IT"/>
        </w:rPr>
        <w:t xml:space="preserve"> </w:t>
      </w:r>
      <w:r w:rsidRPr="00650A6F">
        <w:rPr>
          <w:color w:val="000000" w:themeColor="text1"/>
          <w:lang w:val="it-IT"/>
        </w:rPr>
        <w:t>means given by the vector μ. This results in WSSE taking a non-central chi-squared distribution with mean (non-centrality parameter) given by:</w:t>
      </w:r>
    </w:p>
    <w:p w14:paraId="15FF6EA8" w14:textId="77777777" w:rsidR="0014568A" w:rsidRPr="00007477" w:rsidRDefault="0014568A" w:rsidP="0014568A">
      <w:pPr>
        <w:rPr>
          <w:sz w:val="22"/>
          <w:szCs w:val="22"/>
          <w:lang w:val="it-IT"/>
        </w:rPr>
      </w:pPr>
    </w:p>
    <w:p w14:paraId="0344EAF7"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1120" w:dyaOrig="360" w14:anchorId="4EA6B8C5">
          <v:shape id="_x0000_i1064" type="#_x0000_t75" style="width:55.7pt;height:19.4pt" o:ole="">
            <v:imagedata r:id="rId101" o:title=""/>
          </v:shape>
          <o:OLEObject Type="Embed" ProgID="Equation.DSMT4" ShapeID="_x0000_i1064" DrawAspect="Content" ObjectID="_1472648678" r:id="rId102"/>
        </w:object>
      </w:r>
      <w:r>
        <w:rPr>
          <w:rFonts w:ascii="Arial" w:hAnsi="Arial" w:cs="Arial"/>
          <w:position w:val="-10"/>
          <w:sz w:val="22"/>
          <w:szCs w:val="22"/>
        </w:rPr>
        <w:t xml:space="preserve">                                                                    </w:t>
      </w:r>
      <w:r w:rsidRPr="005E5E11">
        <w:rPr>
          <w:rFonts w:ascii="Arial" w:hAnsi="Arial" w:cs="Arial"/>
          <w:szCs w:val="22"/>
        </w:rPr>
        <w:t>(D4.17)</w:t>
      </w:r>
    </w:p>
    <w:p w14:paraId="05F6C799" w14:textId="77777777" w:rsidR="0014568A" w:rsidRPr="00007477" w:rsidRDefault="0014568A" w:rsidP="0014568A">
      <w:pPr>
        <w:rPr>
          <w:sz w:val="22"/>
          <w:szCs w:val="22"/>
          <w:lang w:val="it-IT"/>
        </w:rPr>
      </w:pPr>
    </w:p>
    <w:p w14:paraId="6753DF18" w14:textId="77777777" w:rsidR="0014568A" w:rsidRDefault="0014568A" w:rsidP="0014568A">
      <w:pPr>
        <w:rPr>
          <w:color w:val="000000" w:themeColor="text1"/>
          <w:lang w:val="it-IT"/>
        </w:rPr>
      </w:pPr>
      <w:r w:rsidRPr="00650A6F">
        <w:rPr>
          <w:color w:val="000000" w:themeColor="text1"/>
          <w:lang w:val="it-IT"/>
        </w:rPr>
        <w:t xml:space="preserve">Example PDFs for WSSE in the faulted (zero-mean PR) and in the faulted cases are </w:t>
      </w:r>
      <w:r w:rsidRPr="00AC4C2B">
        <w:rPr>
          <w:color w:val="000000" w:themeColor="text1"/>
          <w:lang w:val="it-IT"/>
        </w:rPr>
        <w:t>shown in Figure D</w:t>
      </w:r>
      <w:r>
        <w:rPr>
          <w:color w:val="000000" w:themeColor="text1"/>
          <w:lang w:val="it-IT"/>
        </w:rPr>
        <w:t>4</w:t>
      </w:r>
      <w:r w:rsidRPr="00AC4C2B">
        <w:rPr>
          <w:color w:val="000000" w:themeColor="text1"/>
          <w:lang w:val="it-IT"/>
        </w:rPr>
        <w:t>.1:</w:t>
      </w:r>
    </w:p>
    <w:p w14:paraId="17A29A7E" w14:textId="77777777" w:rsidR="0014568A" w:rsidRPr="00650A6F" w:rsidRDefault="0014568A" w:rsidP="0014568A">
      <w:pPr>
        <w:rPr>
          <w:color w:val="000000" w:themeColor="text1"/>
          <w:lang w:val="it-IT"/>
        </w:rPr>
      </w:pPr>
    </w:p>
    <w:p w14:paraId="540D84DA" w14:textId="77777777" w:rsidR="0014568A" w:rsidRPr="00007477" w:rsidRDefault="0014568A" w:rsidP="0014568A">
      <w:pPr>
        <w:keepNext/>
        <w:jc w:val="center"/>
        <w:rPr>
          <w:sz w:val="22"/>
          <w:szCs w:val="22"/>
        </w:rPr>
      </w:pPr>
      <w:r>
        <w:rPr>
          <w:noProof/>
          <w:sz w:val="22"/>
          <w:szCs w:val="22"/>
          <w:lang w:val="en-IE" w:eastAsia="en-IE"/>
        </w:rPr>
        <w:drawing>
          <wp:inline distT="0" distB="0" distL="0" distR="0" wp14:anchorId="6D0B49E9" wp14:editId="651F6282">
            <wp:extent cx="5915221" cy="3620204"/>
            <wp:effectExtent l="19050" t="19050" r="28379" b="18346"/>
            <wp:docPr id="20" name="Picture 8" descr="RICC PD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C PDFs.png"/>
                    <pic:cNvPicPr/>
                  </pic:nvPicPr>
                  <pic:blipFill>
                    <a:blip r:embed="rId103" cstate="print"/>
                    <a:stretch>
                      <a:fillRect/>
                    </a:stretch>
                  </pic:blipFill>
                  <pic:spPr>
                    <a:xfrm>
                      <a:off x="0" y="0"/>
                      <a:ext cx="5917838" cy="3621805"/>
                    </a:xfrm>
                    <a:prstGeom prst="rect">
                      <a:avLst/>
                    </a:prstGeom>
                    <a:ln>
                      <a:solidFill>
                        <a:schemeClr val="accent1"/>
                      </a:solidFill>
                    </a:ln>
                  </pic:spPr>
                </pic:pic>
              </a:graphicData>
            </a:graphic>
          </wp:inline>
        </w:drawing>
      </w:r>
    </w:p>
    <w:p w14:paraId="25AE7810" w14:textId="77777777" w:rsidR="0014568A" w:rsidRPr="00007477" w:rsidRDefault="0014568A" w:rsidP="0014568A">
      <w:pPr>
        <w:pStyle w:val="Caption"/>
        <w:rPr>
          <w:rFonts w:ascii="Arial" w:hAnsi="Arial" w:cs="Arial"/>
          <w:sz w:val="22"/>
          <w:szCs w:val="22"/>
          <w:lang w:val="it-IT"/>
        </w:rPr>
      </w:pPr>
      <w:bookmarkStart w:id="441" w:name="_Ref345930973"/>
      <w:r w:rsidRPr="00007477">
        <w:rPr>
          <w:rFonts w:ascii="Arial" w:hAnsi="Arial" w:cs="Arial"/>
          <w:sz w:val="22"/>
          <w:szCs w:val="22"/>
        </w:rPr>
        <w:t>Figure</w:t>
      </w:r>
      <w:bookmarkEnd w:id="441"/>
      <w:r>
        <w:rPr>
          <w:rFonts w:ascii="Arial" w:hAnsi="Arial" w:cs="Arial"/>
          <w:sz w:val="22"/>
          <w:szCs w:val="22"/>
        </w:rPr>
        <w:t xml:space="preserve"> D.1</w:t>
      </w:r>
      <w:r w:rsidRPr="00007477">
        <w:rPr>
          <w:rFonts w:ascii="Arial" w:hAnsi="Arial" w:cs="Arial"/>
          <w:sz w:val="22"/>
          <w:szCs w:val="22"/>
        </w:rPr>
        <w:t xml:space="preserve"> – WSSE PDFs for un-faulted (Chi-Square</w:t>
      </w:r>
      <w:r>
        <w:rPr>
          <w:rFonts w:ascii="Arial" w:hAnsi="Arial" w:cs="Arial"/>
          <w:sz w:val="22"/>
          <w:szCs w:val="22"/>
        </w:rPr>
        <w:t>d</w:t>
      </w:r>
      <w:r w:rsidRPr="00007477">
        <w:rPr>
          <w:rFonts w:ascii="Arial" w:hAnsi="Arial" w:cs="Arial"/>
          <w:sz w:val="22"/>
          <w:szCs w:val="22"/>
        </w:rPr>
        <w:t>) and faulted (</w:t>
      </w:r>
      <w:r>
        <w:rPr>
          <w:rFonts w:ascii="Arial" w:hAnsi="Arial" w:cs="Arial"/>
          <w:sz w:val="22"/>
          <w:szCs w:val="22"/>
        </w:rPr>
        <w:t xml:space="preserve">non-central </w:t>
      </w:r>
      <w:r w:rsidRPr="00007477">
        <w:rPr>
          <w:rFonts w:ascii="Arial" w:hAnsi="Arial" w:cs="Arial"/>
          <w:sz w:val="22"/>
          <w:szCs w:val="22"/>
        </w:rPr>
        <w:t>Chi-</w:t>
      </w:r>
      <w:r>
        <w:rPr>
          <w:rFonts w:ascii="Arial" w:hAnsi="Arial" w:cs="Arial"/>
          <w:sz w:val="22"/>
          <w:szCs w:val="22"/>
        </w:rPr>
        <w:t>Squared</w:t>
      </w:r>
      <w:r w:rsidRPr="00007477">
        <w:rPr>
          <w:rFonts w:ascii="Arial" w:hAnsi="Arial" w:cs="Arial"/>
          <w:sz w:val="22"/>
          <w:szCs w:val="22"/>
        </w:rPr>
        <w:t>) pseudorange observations</w:t>
      </w:r>
    </w:p>
    <w:p w14:paraId="3140C1A0" w14:textId="77777777" w:rsidR="0014568A" w:rsidRPr="00007477" w:rsidRDefault="0014568A" w:rsidP="0014568A">
      <w:pPr>
        <w:rPr>
          <w:sz w:val="22"/>
          <w:szCs w:val="22"/>
          <w:lang w:val="it-IT"/>
        </w:rPr>
      </w:pPr>
    </w:p>
    <w:p w14:paraId="1C50D95D" w14:textId="77777777" w:rsidR="0014568A" w:rsidRPr="00650A6F" w:rsidRDefault="0014568A" w:rsidP="0014568A">
      <w:pPr>
        <w:jc w:val="both"/>
        <w:rPr>
          <w:color w:val="000000" w:themeColor="text1"/>
          <w:lang w:val="it-IT"/>
        </w:rPr>
      </w:pPr>
      <w:r w:rsidRPr="00650A6F">
        <w:rPr>
          <w:color w:val="000000" w:themeColor="text1"/>
          <w:lang w:val="it-IT"/>
        </w:rPr>
        <w:t>We define a threshold value</w:t>
      </w:r>
      <w:r>
        <w:rPr>
          <w:color w:val="000000" w:themeColor="text1"/>
          <w:lang w:val="it-IT"/>
        </w:rPr>
        <w:t xml:space="preserve"> based on Probabilty of False Alarm (P</w:t>
      </w:r>
      <w:r w:rsidRPr="00FE767E">
        <w:rPr>
          <w:color w:val="000000" w:themeColor="text1"/>
          <w:vertAlign w:val="subscript"/>
          <w:lang w:val="it-IT"/>
        </w:rPr>
        <w:t>FA</w:t>
      </w:r>
      <w:r>
        <w:rPr>
          <w:color w:val="000000" w:themeColor="text1"/>
          <w:lang w:val="it-IT"/>
        </w:rPr>
        <w:t>) of 0.01%.</w:t>
      </w:r>
      <w:r w:rsidRPr="00650A6F">
        <w:rPr>
          <w:color w:val="000000" w:themeColor="text1"/>
          <w:lang w:val="it-IT"/>
        </w:rPr>
        <w:t xml:space="preserve"> </w:t>
      </w:r>
      <w:r>
        <w:rPr>
          <w:color w:val="000000" w:themeColor="text1"/>
          <w:lang w:val="it-IT"/>
        </w:rPr>
        <w:t>I</w:t>
      </w:r>
      <w:r w:rsidRPr="00650A6F">
        <w:rPr>
          <w:color w:val="000000" w:themeColor="text1"/>
          <w:lang w:val="it-IT"/>
        </w:rPr>
        <w:t>f WSSE is above this limit we assume an error has occured in one of the PR observations</w:t>
      </w:r>
      <w:r>
        <w:rPr>
          <w:color w:val="000000" w:themeColor="text1"/>
          <w:lang w:val="it-IT"/>
        </w:rPr>
        <w:t xml:space="preserve"> and the user is alerted within 10 seconds</w:t>
      </w:r>
      <w:r w:rsidRPr="00650A6F">
        <w:rPr>
          <w:color w:val="000000" w:themeColor="text1"/>
          <w:lang w:val="it-IT"/>
        </w:rPr>
        <w:t>. If it is below this then all PR values are accepted, pending the verification of the fault-detection algorithm (Step</w:t>
      </w:r>
      <w:r>
        <w:rPr>
          <w:color w:val="000000" w:themeColor="text1"/>
          <w:lang w:val="it-IT"/>
        </w:rPr>
        <w:t xml:space="preserve"> </w:t>
      </w:r>
      <w:r w:rsidRPr="00650A6F">
        <w:rPr>
          <w:color w:val="000000" w:themeColor="text1"/>
          <w:lang w:val="it-IT"/>
        </w:rPr>
        <w:t>2). If an error is detected, it may be possible to identify which measurement is faulted by rejecting the observations one-by-one, re-computing the AP and re-testing the residuals, this is Fault Detection with Exclusion (FDE).</w:t>
      </w:r>
    </w:p>
    <w:p w14:paraId="64AF8E23" w14:textId="77777777" w:rsidR="0014568A" w:rsidRDefault="0014568A" w:rsidP="0014568A">
      <w:pPr>
        <w:rPr>
          <w:sz w:val="22"/>
          <w:szCs w:val="22"/>
          <w:lang w:val="it-IT"/>
        </w:rPr>
      </w:pPr>
    </w:p>
    <w:p w14:paraId="3DECCE40" w14:textId="77777777" w:rsidR="0014568A" w:rsidRDefault="0014568A" w:rsidP="0014568A">
      <w:pPr>
        <w:rPr>
          <w:sz w:val="22"/>
          <w:szCs w:val="22"/>
          <w:lang w:val="it-IT"/>
        </w:rPr>
      </w:pPr>
    </w:p>
    <w:p w14:paraId="40B1388E" w14:textId="77777777" w:rsidR="0014568A" w:rsidRDefault="0014568A" w:rsidP="0014568A">
      <w:pPr>
        <w:rPr>
          <w:sz w:val="22"/>
          <w:szCs w:val="22"/>
          <w:lang w:val="it-IT"/>
        </w:rPr>
      </w:pPr>
    </w:p>
    <w:p w14:paraId="69D3681D" w14:textId="77777777" w:rsidR="0014568A" w:rsidRDefault="0014568A" w:rsidP="0014568A">
      <w:pPr>
        <w:rPr>
          <w:sz w:val="22"/>
          <w:szCs w:val="22"/>
          <w:lang w:val="it-IT"/>
        </w:rPr>
      </w:pPr>
    </w:p>
    <w:p w14:paraId="6E4E1A24" w14:textId="77777777" w:rsidR="0014568A" w:rsidRDefault="0014568A" w:rsidP="0014568A">
      <w:pPr>
        <w:rPr>
          <w:sz w:val="22"/>
          <w:szCs w:val="22"/>
          <w:lang w:val="it-IT"/>
        </w:rPr>
      </w:pPr>
    </w:p>
    <w:p w14:paraId="454DCFB6" w14:textId="77777777" w:rsidR="0014568A" w:rsidRPr="00007477" w:rsidRDefault="0014568A" w:rsidP="0014568A">
      <w:pPr>
        <w:autoSpaceDE w:val="0"/>
        <w:autoSpaceDN w:val="0"/>
        <w:adjustRightInd w:val="0"/>
        <w:rPr>
          <w:b/>
          <w:iCs/>
          <w:lang w:val="it-IT"/>
        </w:rPr>
      </w:pPr>
      <w:r>
        <w:rPr>
          <w:b/>
          <w:iCs/>
          <w:lang w:val="it-IT"/>
        </w:rPr>
        <w:t>Step 2</w:t>
      </w:r>
      <w:r w:rsidRPr="00007477">
        <w:rPr>
          <w:b/>
          <w:iCs/>
          <w:lang w:val="it-IT"/>
        </w:rPr>
        <w:t xml:space="preserve"> – </w:t>
      </w:r>
      <w:r>
        <w:rPr>
          <w:b/>
          <w:iCs/>
          <w:lang w:val="it-IT"/>
        </w:rPr>
        <w:t xml:space="preserve">Check Fault-Detection </w:t>
      </w:r>
      <w:r w:rsidRPr="00007477">
        <w:rPr>
          <w:b/>
          <w:iCs/>
          <w:lang w:val="it-IT"/>
        </w:rPr>
        <w:t>Integrity</w:t>
      </w:r>
    </w:p>
    <w:p w14:paraId="5526640A" w14:textId="77777777" w:rsidR="0014568A" w:rsidRDefault="0014568A" w:rsidP="0014568A">
      <w:pPr>
        <w:rPr>
          <w:sz w:val="22"/>
          <w:szCs w:val="22"/>
          <w:lang w:val="it-IT"/>
        </w:rPr>
      </w:pPr>
    </w:p>
    <w:p w14:paraId="3CD8B531" w14:textId="77777777" w:rsidR="0014568A" w:rsidRDefault="0014568A" w:rsidP="0014568A">
      <w:pPr>
        <w:pStyle w:val="MTDisplayEquation"/>
        <w:jc w:val="both"/>
        <w:rPr>
          <w:rFonts w:ascii="Arial" w:hAnsi="Arial" w:cs="Arial"/>
          <w:color w:val="000000" w:themeColor="text1"/>
        </w:rPr>
      </w:pPr>
      <w:r w:rsidRPr="00650A6F">
        <w:rPr>
          <w:rFonts w:ascii="Arial" w:hAnsi="Arial" w:cs="Arial"/>
          <w:color w:val="000000" w:themeColor="text1"/>
        </w:rPr>
        <w:t>To be sure that our Test-Statistic i</w:t>
      </w:r>
      <w:r>
        <w:rPr>
          <w:rFonts w:ascii="Arial" w:hAnsi="Arial" w:cs="Arial"/>
          <w:color w:val="000000" w:themeColor="text1"/>
        </w:rPr>
        <w:t xml:space="preserve">s a reliable method of locating </w:t>
      </w:r>
      <w:r w:rsidRPr="00650A6F">
        <w:rPr>
          <w:rFonts w:ascii="Arial" w:hAnsi="Arial" w:cs="Arial"/>
          <w:color w:val="000000" w:themeColor="text1"/>
        </w:rPr>
        <w:t xml:space="preserve">faults, we must also ensure the Integrity of our test. This is done by calculating the Probability of Missed Deteciton (PMD) on the faulted PDF as shown in </w:t>
      </w:r>
      <w:r>
        <w:rPr>
          <w:rFonts w:ascii="Arial" w:hAnsi="Arial" w:cs="Arial"/>
          <w:color w:val="000000" w:themeColor="text1"/>
        </w:rPr>
        <w:t>Figure D4.1</w:t>
      </w:r>
      <w:r w:rsidRPr="00650A6F">
        <w:rPr>
          <w:rFonts w:ascii="Arial" w:hAnsi="Arial" w:cs="Arial"/>
          <w:color w:val="000000" w:themeColor="text1"/>
        </w:rPr>
        <w:fldChar w:fldCharType="begin"/>
      </w:r>
      <w:r w:rsidRPr="00650A6F">
        <w:rPr>
          <w:rFonts w:ascii="Arial" w:hAnsi="Arial" w:cs="Arial"/>
          <w:color w:val="000000" w:themeColor="text1"/>
        </w:rPr>
        <w:instrText xml:space="preserve"> REF _Ref345930973 \h  \* MERGEFORMAT </w:instrText>
      </w:r>
      <w:r w:rsidRPr="00650A6F">
        <w:rPr>
          <w:rFonts w:ascii="Arial" w:hAnsi="Arial" w:cs="Arial"/>
          <w:color w:val="000000" w:themeColor="text1"/>
        </w:rPr>
      </w:r>
      <w:r w:rsidRPr="00650A6F">
        <w:rPr>
          <w:rFonts w:ascii="Arial" w:hAnsi="Arial" w:cs="Arial"/>
          <w:color w:val="000000" w:themeColor="text1"/>
        </w:rPr>
        <w:fldChar w:fldCharType="end"/>
      </w:r>
      <w:r w:rsidRPr="00650A6F">
        <w:rPr>
          <w:rFonts w:ascii="Arial" w:hAnsi="Arial" w:cs="Arial"/>
          <w:color w:val="000000" w:themeColor="text1"/>
        </w:rPr>
        <w:t xml:space="preserve">. We have to be sure that, for any fault large enough to cause a hazardously inaccurate position-fix (accuracy &gt; HAL), the PMD must be sufficiently low to provide the required Integrity. </w:t>
      </w:r>
    </w:p>
    <w:p w14:paraId="60ABDF4E" w14:textId="77777777" w:rsidR="0014568A" w:rsidRDefault="0014568A" w:rsidP="0014568A">
      <w:pPr>
        <w:pStyle w:val="MTDisplayEquation"/>
        <w:rPr>
          <w:rFonts w:ascii="Arial" w:hAnsi="Arial" w:cs="Arial"/>
          <w:color w:val="000000" w:themeColor="text1"/>
        </w:rPr>
      </w:pPr>
    </w:p>
    <w:p w14:paraId="3CA2B09E" w14:textId="77777777" w:rsidR="0014568A" w:rsidRPr="00650A6F" w:rsidRDefault="0014568A" w:rsidP="0014568A">
      <w:pPr>
        <w:pStyle w:val="MTDisplayEquation"/>
        <w:rPr>
          <w:rFonts w:ascii="Arial" w:hAnsi="Arial" w:cs="Arial"/>
          <w:color w:val="000000" w:themeColor="text1"/>
        </w:rPr>
      </w:pPr>
      <w:r w:rsidRPr="00650A6F">
        <w:rPr>
          <w:rFonts w:ascii="Arial" w:hAnsi="Arial" w:cs="Arial"/>
          <w:color w:val="000000" w:themeColor="text1"/>
        </w:rPr>
        <w:t>This is done in several steps:</w:t>
      </w:r>
    </w:p>
    <w:p w14:paraId="485E6BD9" w14:textId="77777777" w:rsidR="0014568A" w:rsidRDefault="0014568A" w:rsidP="0014568A">
      <w:pPr>
        <w:rPr>
          <w:sz w:val="22"/>
          <w:szCs w:val="22"/>
          <w:lang w:val="it-IT"/>
        </w:rPr>
      </w:pPr>
    </w:p>
    <w:p w14:paraId="695C447D"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The amount of PR error needed</w:t>
      </w:r>
      <w:r>
        <w:rPr>
          <w:color w:val="000000" w:themeColor="text1"/>
          <w:lang w:val="it-IT"/>
        </w:rPr>
        <w:t xml:space="preserve"> on each signal</w:t>
      </w:r>
      <w:r w:rsidRPr="00650A6F">
        <w:rPr>
          <w:color w:val="000000" w:themeColor="text1"/>
          <w:lang w:val="it-IT"/>
        </w:rPr>
        <w:t xml:space="preserve"> to push the position-fix beyond the HAL is found</w:t>
      </w:r>
    </w:p>
    <w:p w14:paraId="13BC5564"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w:t>
      </w:r>
      <w:r>
        <w:rPr>
          <w:color w:val="000000" w:themeColor="text1"/>
          <w:lang w:val="it-IT"/>
        </w:rPr>
        <w:t>F</w:t>
      </w:r>
      <w:r w:rsidRPr="00650A6F">
        <w:rPr>
          <w:color w:val="000000" w:themeColor="text1"/>
          <w:lang w:val="it-IT"/>
        </w:rPr>
        <w:t xml:space="preserve">aulted PDF (as shown in </w:t>
      </w:r>
      <w:r>
        <w:rPr>
          <w:color w:val="000000" w:themeColor="text1"/>
        </w:rPr>
        <w:t>Figure D4.1</w:t>
      </w:r>
      <w:r w:rsidRPr="00650A6F">
        <w:rPr>
          <w:color w:val="000000" w:themeColor="text1"/>
          <w:lang w:val="it-IT"/>
        </w:rPr>
        <w:t xml:space="preserve">) for this case is integrated </w:t>
      </w:r>
      <w:r>
        <w:rPr>
          <w:color w:val="000000" w:themeColor="text1"/>
          <w:lang w:val="it-IT"/>
        </w:rPr>
        <w:t>from zero to</w:t>
      </w:r>
      <w:r w:rsidRPr="00650A6F">
        <w:rPr>
          <w:color w:val="000000" w:themeColor="text1"/>
          <w:lang w:val="it-IT"/>
        </w:rPr>
        <w:t xml:space="preserve"> the Threshold value to give P</w:t>
      </w:r>
      <w:r w:rsidRPr="00650A6F">
        <w:rPr>
          <w:color w:val="000000" w:themeColor="text1"/>
          <w:vertAlign w:val="subscript"/>
          <w:lang w:val="it-IT"/>
        </w:rPr>
        <w:t>MD</w:t>
      </w:r>
    </w:p>
    <w:p w14:paraId="3B2498F9"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The probability of this fault actually occuring is calculated to give P</w:t>
      </w:r>
      <w:r w:rsidRPr="00650A6F">
        <w:rPr>
          <w:color w:val="000000" w:themeColor="text1"/>
          <w:vertAlign w:val="subscript"/>
          <w:lang w:val="it-IT"/>
        </w:rPr>
        <w:t>Err</w:t>
      </w:r>
    </w:p>
    <w:p w14:paraId="060D526A"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Integrity of the </w:t>
      </w:r>
      <w:r>
        <w:rPr>
          <w:color w:val="000000" w:themeColor="text1"/>
          <w:lang w:val="it-IT"/>
        </w:rPr>
        <w:t>m</w:t>
      </w:r>
      <w:r w:rsidRPr="00650A6F">
        <w:rPr>
          <w:color w:val="000000" w:themeColor="text1"/>
          <w:lang w:val="it-IT"/>
        </w:rPr>
        <w:t>onitor is found by summing across all possible combinat</w:t>
      </w:r>
      <w:r>
        <w:rPr>
          <w:color w:val="000000" w:themeColor="text1"/>
          <w:lang w:val="it-IT"/>
        </w:rPr>
        <w:t>i</w:t>
      </w:r>
      <w:r w:rsidRPr="00650A6F">
        <w:rPr>
          <w:color w:val="000000" w:themeColor="text1"/>
          <w:lang w:val="it-IT"/>
        </w:rPr>
        <w:t>ons of PR faults</w:t>
      </w:r>
    </w:p>
    <w:p w14:paraId="481F6AB3" w14:textId="77777777" w:rsidR="0014568A" w:rsidRDefault="0014568A" w:rsidP="0014568A">
      <w:pPr>
        <w:rPr>
          <w:sz w:val="22"/>
          <w:szCs w:val="22"/>
          <w:lang w:val="it-IT"/>
        </w:rPr>
      </w:pPr>
    </w:p>
    <w:p w14:paraId="784D25B9" w14:textId="77777777" w:rsidR="0014568A" w:rsidRPr="00650A6F" w:rsidRDefault="0014568A" w:rsidP="0014568A">
      <w:pPr>
        <w:rPr>
          <w:color w:val="000000" w:themeColor="text1"/>
          <w:lang w:val="it-IT"/>
        </w:rPr>
      </w:pPr>
      <w:r w:rsidRPr="00650A6F">
        <w:rPr>
          <w:color w:val="000000" w:themeColor="text1"/>
          <w:lang w:val="it-IT"/>
        </w:rPr>
        <w:t>If the probability of H</w:t>
      </w:r>
      <w:r>
        <w:rPr>
          <w:color w:val="000000" w:themeColor="text1"/>
          <w:lang w:val="it-IT"/>
        </w:rPr>
        <w:t xml:space="preserve">azardously </w:t>
      </w:r>
      <w:r w:rsidRPr="00650A6F">
        <w:rPr>
          <w:color w:val="000000" w:themeColor="text1"/>
          <w:lang w:val="it-IT"/>
        </w:rPr>
        <w:t>M</w:t>
      </w:r>
      <w:r>
        <w:rPr>
          <w:color w:val="000000" w:themeColor="text1"/>
          <w:lang w:val="it-IT"/>
        </w:rPr>
        <w:t xml:space="preserve">isleading </w:t>
      </w:r>
      <w:r w:rsidRPr="00650A6F">
        <w:rPr>
          <w:color w:val="000000" w:themeColor="text1"/>
          <w:lang w:val="it-IT"/>
        </w:rPr>
        <w:t>I</w:t>
      </w:r>
      <w:r>
        <w:rPr>
          <w:color w:val="000000" w:themeColor="text1"/>
          <w:lang w:val="it-IT"/>
        </w:rPr>
        <w:t>nformation</w:t>
      </w:r>
      <w:r w:rsidRPr="00650A6F">
        <w:rPr>
          <w:color w:val="000000" w:themeColor="text1"/>
          <w:lang w:val="it-IT"/>
        </w:rPr>
        <w:t xml:space="preserve"> is calculated to be below the Integrity Level for the application, then the fault-detection algorithm is said to have ‘passed’ and we proceed to Step</w:t>
      </w:r>
      <w:r>
        <w:rPr>
          <w:color w:val="000000" w:themeColor="text1"/>
          <w:lang w:val="it-IT"/>
        </w:rPr>
        <w:t xml:space="preserve"> </w:t>
      </w:r>
      <w:r w:rsidRPr="00650A6F">
        <w:rPr>
          <w:color w:val="000000" w:themeColor="text1"/>
          <w:lang w:val="it-IT"/>
        </w:rPr>
        <w:t>3.</w:t>
      </w:r>
    </w:p>
    <w:p w14:paraId="42AD1C19" w14:textId="77777777" w:rsidR="0014568A" w:rsidRPr="00650A6F" w:rsidRDefault="0014568A" w:rsidP="0014568A">
      <w:pPr>
        <w:rPr>
          <w:color w:val="000000" w:themeColor="text1"/>
          <w:lang w:val="it-IT"/>
        </w:rPr>
      </w:pPr>
    </w:p>
    <w:p w14:paraId="061BC885" w14:textId="77777777" w:rsidR="0014568A" w:rsidRPr="00650A6F" w:rsidRDefault="0014568A" w:rsidP="0014568A">
      <w:pPr>
        <w:rPr>
          <w:color w:val="000000" w:themeColor="text1"/>
          <w:lang w:val="it-IT"/>
        </w:rPr>
      </w:pPr>
      <w:r w:rsidRPr="00650A6F">
        <w:rPr>
          <w:color w:val="000000" w:themeColor="text1"/>
          <w:lang w:val="it-IT"/>
        </w:rPr>
        <w:t>For each eLoran signal in turn, the amount of PR error needed for hazardous position-fixing is found using the K matrix:</w:t>
      </w:r>
    </w:p>
    <w:p w14:paraId="72E85D32" w14:textId="77777777" w:rsidR="0014568A" w:rsidRDefault="0014568A" w:rsidP="0014568A">
      <w:pPr>
        <w:rPr>
          <w:sz w:val="22"/>
          <w:szCs w:val="22"/>
          <w:lang w:val="it-IT"/>
        </w:rPr>
      </w:pPr>
    </w:p>
    <w:p w14:paraId="574C40EC" w14:textId="77777777" w:rsidR="0014568A" w:rsidRDefault="0014568A" w:rsidP="0014568A">
      <w:pPr>
        <w:pStyle w:val="MTDisplayEquation"/>
      </w:pPr>
      <w:r>
        <w:rPr>
          <w:position w:val="-12"/>
        </w:rPr>
        <w:tab/>
      </w:r>
      <w:r w:rsidRPr="00517265">
        <w:rPr>
          <w:position w:val="-12"/>
        </w:rPr>
        <w:object w:dxaOrig="900" w:dyaOrig="360" w14:anchorId="0013009A">
          <v:shape id="_x0000_i1065" type="#_x0000_t75" style="width:45.1pt;height:19.4pt" o:ole="">
            <v:imagedata r:id="rId104" o:title=""/>
          </v:shape>
          <o:OLEObject Type="Embed" ProgID="Equation.DSMT4" ShapeID="_x0000_i1065" DrawAspect="Content" ObjectID="_1472648679" r:id="rId105"/>
        </w:object>
      </w:r>
      <w:r>
        <w:rPr>
          <w:position w:val="-12"/>
        </w:rPr>
        <w:t xml:space="preserve">                                                                    </w:t>
      </w:r>
      <w:r w:rsidRPr="005E5E11">
        <w:rPr>
          <w:sz w:val="26"/>
        </w:rPr>
        <w:t>(D4.18)</w:t>
      </w:r>
    </w:p>
    <w:p w14:paraId="23637E05" w14:textId="77777777" w:rsidR="0014568A" w:rsidRDefault="0014568A" w:rsidP="0014568A">
      <w:pPr>
        <w:rPr>
          <w:sz w:val="22"/>
          <w:szCs w:val="22"/>
          <w:lang w:val="it-IT"/>
        </w:rPr>
      </w:pPr>
    </w:p>
    <w:p w14:paraId="3AE648F4" w14:textId="77777777" w:rsidR="0014568A" w:rsidRPr="00650A6F" w:rsidRDefault="0014568A" w:rsidP="0014568A">
      <w:pPr>
        <w:jc w:val="both"/>
        <w:rPr>
          <w:color w:val="000000" w:themeColor="text1"/>
          <w:lang w:val="it-IT"/>
        </w:rPr>
      </w:pPr>
      <w:r w:rsidRPr="00650A6F">
        <w:rPr>
          <w:color w:val="000000" w:themeColor="text1"/>
          <w:lang w:val="it-IT"/>
        </w:rPr>
        <w:t xml:space="preserve">The root-sum-square of the first two rows of K indicate how much position-bias is introduced for every meter of pseudorange error. By dividing the HAL by this we get an accuracy-limit on each pseudorange. This is the amount of </w:t>
      </w:r>
      <w:r>
        <w:rPr>
          <w:color w:val="000000" w:themeColor="text1"/>
          <w:lang w:val="it-IT"/>
        </w:rPr>
        <w:t>error</w:t>
      </w:r>
      <w:r w:rsidRPr="00650A6F">
        <w:rPr>
          <w:color w:val="000000" w:themeColor="text1"/>
          <w:lang w:val="it-IT"/>
        </w:rPr>
        <w:t xml:space="preserve"> which (independent of any other </w:t>
      </w:r>
      <w:r>
        <w:rPr>
          <w:color w:val="000000" w:themeColor="text1"/>
          <w:lang w:val="it-IT"/>
        </w:rPr>
        <w:t>pseudorange error or bias) would push the solution</w:t>
      </w:r>
      <w:r w:rsidRPr="00650A6F">
        <w:rPr>
          <w:color w:val="000000" w:themeColor="text1"/>
          <w:lang w:val="it-IT"/>
        </w:rPr>
        <w:t xml:space="preserve"> beyond the HAL, so is unacceptable in and of itself.</w:t>
      </w:r>
    </w:p>
    <w:p w14:paraId="2F8988E4" w14:textId="77777777" w:rsidR="0014568A" w:rsidRDefault="0014568A" w:rsidP="0014568A">
      <w:pPr>
        <w:rPr>
          <w:sz w:val="22"/>
          <w:szCs w:val="22"/>
          <w:lang w:val="it-IT"/>
        </w:rPr>
      </w:pPr>
    </w:p>
    <w:p w14:paraId="4A555AE9" w14:textId="77777777" w:rsidR="0014568A" w:rsidRDefault="0014568A" w:rsidP="0014568A">
      <w:pPr>
        <w:pStyle w:val="MTDisplayEquation"/>
      </w:pPr>
      <w:r>
        <w:rPr>
          <w:position w:val="-38"/>
        </w:rPr>
        <w:tab/>
      </w:r>
      <w:r w:rsidRPr="00613823">
        <w:rPr>
          <w:position w:val="-38"/>
        </w:rPr>
        <w:object w:dxaOrig="2180" w:dyaOrig="760" w14:anchorId="740AD295">
          <v:shape id="_x0000_i1066" type="#_x0000_t75" style="width:108.95pt;height:38.2pt" o:ole="">
            <v:imagedata r:id="rId106" o:title=""/>
          </v:shape>
          <o:OLEObject Type="Embed" ProgID="Equation.DSMT4" ShapeID="_x0000_i1066" DrawAspect="Content" ObjectID="_1472648680" r:id="rId107"/>
        </w:object>
      </w:r>
      <w:r>
        <w:rPr>
          <w:position w:val="-38"/>
        </w:rPr>
        <w:t xml:space="preserve">                                                   </w:t>
      </w:r>
      <w:r w:rsidRPr="005E5E11">
        <w:rPr>
          <w:sz w:val="26"/>
        </w:rPr>
        <w:t>(D4.19)</w:t>
      </w:r>
    </w:p>
    <w:p w14:paraId="478D6C71" w14:textId="77777777" w:rsidR="0014568A" w:rsidRDefault="0014568A" w:rsidP="0014568A">
      <w:pPr>
        <w:pStyle w:val="MTDisplayEquation"/>
        <w:rPr>
          <w:rFonts w:ascii="Arial" w:hAnsi="Arial" w:cs="Arial"/>
        </w:rPr>
      </w:pPr>
    </w:p>
    <w:p w14:paraId="1786160D" w14:textId="77777777" w:rsidR="0014568A" w:rsidRDefault="0014568A" w:rsidP="0014568A">
      <w:pPr>
        <w:pStyle w:val="MTDisplayEquation"/>
        <w:rPr>
          <w:rFonts w:ascii="Arial" w:hAnsi="Arial" w:cs="Arial"/>
        </w:rPr>
      </w:pPr>
      <w:r>
        <w:rPr>
          <w:rFonts w:ascii="Arial" w:hAnsi="Arial" w:cs="Arial"/>
        </w:rPr>
        <w:t>T</w:t>
      </w:r>
      <w:r w:rsidRPr="00650A6F">
        <w:rPr>
          <w:rFonts w:ascii="Arial" w:hAnsi="Arial" w:cs="Arial"/>
        </w:rPr>
        <w:t>he vector of PR biases (μ) is given as being identically zero, with the i</w:t>
      </w:r>
      <w:r w:rsidRPr="00650A6F">
        <w:rPr>
          <w:rFonts w:ascii="Arial" w:hAnsi="Arial" w:cs="Arial"/>
          <w:vertAlign w:val="superscript"/>
        </w:rPr>
        <w:t>th</w:t>
      </w:r>
      <w:r w:rsidRPr="00650A6F">
        <w:rPr>
          <w:rFonts w:ascii="Arial" w:hAnsi="Arial" w:cs="Arial"/>
        </w:rPr>
        <w:t xml:space="preserve"> entry equal to</w:t>
      </w:r>
      <w:r>
        <w:rPr>
          <w:rFonts w:ascii="Arial" w:hAnsi="Arial" w:cs="Arial"/>
        </w:rPr>
        <w:t xml:space="preserve"> </w:t>
      </w:r>
      <m:oMath>
        <m:sSub>
          <m:sSubPr>
            <m:ctrlPr>
              <w:ins w:id="442" w:author="alang" w:date="2013-09-26T07:42:00Z">
                <w:rPr>
                  <w:rFonts w:ascii="Cambria Math" w:hAnsi="Cambria Math" w:cs="Arial"/>
                  <w:i/>
                </w:rPr>
              </w:ins>
            </m:ctrlPr>
          </m:sSubPr>
          <m:e>
            <m:r>
              <w:rPr>
                <w:rFonts w:ascii="Cambria Math" w:hAnsi="Cambria Math" w:cs="Arial"/>
              </w:rPr>
              <m:t>y</m:t>
            </m:r>
          </m:e>
          <m:sub>
            <m:r>
              <w:rPr>
                <w:rFonts w:ascii="Cambria Math" w:hAnsi="Cambria Math" w:cs="Arial"/>
              </w:rPr>
              <m:t>lim</m:t>
            </m:r>
          </m:sub>
        </m:sSub>
      </m:oMath>
      <w:r w:rsidRPr="00650A6F">
        <w:rPr>
          <w:rFonts w:ascii="Arial" w:hAnsi="Arial" w:cs="Arial"/>
        </w:rPr>
        <w:t xml:space="preserve">. The non-centrality parameter of the faulted case is given by </w:t>
      </w:r>
      <w:r>
        <w:rPr>
          <w:rFonts w:ascii="Arial" w:hAnsi="Arial" w:cs="Arial"/>
        </w:rPr>
        <w:t>(D4.17)</w:t>
      </w:r>
      <w:r w:rsidRPr="00650A6F">
        <w:rPr>
          <w:rFonts w:ascii="Arial" w:hAnsi="Arial" w:cs="Arial"/>
        </w:rPr>
        <w:t xml:space="preserve">. </w:t>
      </w:r>
    </w:p>
    <w:p w14:paraId="0E08B2E3" w14:textId="77777777" w:rsidR="0014568A" w:rsidRDefault="0014568A" w:rsidP="0014568A">
      <w:pPr>
        <w:pStyle w:val="MTDisplayEquation"/>
        <w:rPr>
          <w:rFonts w:ascii="Arial" w:hAnsi="Arial" w:cs="Arial"/>
        </w:rPr>
      </w:pPr>
    </w:p>
    <w:p w14:paraId="7EC370D9" w14:textId="77777777" w:rsidR="0014568A" w:rsidRDefault="0014568A" w:rsidP="0014568A">
      <w:pPr>
        <w:pStyle w:val="MTDisplayEquation"/>
        <w:rPr>
          <w:rFonts w:ascii="Arial" w:hAnsi="Arial" w:cs="Arial"/>
        </w:rPr>
      </w:pPr>
    </w:p>
    <w:p w14:paraId="2ACD327D" w14:textId="77777777" w:rsidR="0014568A" w:rsidRDefault="0014568A" w:rsidP="0014568A">
      <w:pPr>
        <w:pStyle w:val="MTDisplayEquation"/>
        <w:rPr>
          <w:rFonts w:ascii="Arial" w:hAnsi="Arial" w:cs="Arial"/>
        </w:rPr>
      </w:pPr>
      <w:r w:rsidRPr="00650A6F">
        <w:rPr>
          <w:rFonts w:ascii="Arial" w:hAnsi="Arial" w:cs="Arial"/>
        </w:rPr>
        <w:t>We find P</w:t>
      </w:r>
      <w:r w:rsidRPr="00650A6F">
        <w:rPr>
          <w:rFonts w:ascii="Arial" w:hAnsi="Arial" w:cs="Arial"/>
          <w:vertAlign w:val="subscript"/>
        </w:rPr>
        <w:t>MD</w:t>
      </w:r>
      <w:r w:rsidRPr="00650A6F">
        <w:rPr>
          <w:rFonts w:ascii="Arial" w:hAnsi="Arial" w:cs="Arial"/>
        </w:rPr>
        <w:t xml:space="preserve"> by integration:</w:t>
      </w:r>
    </w:p>
    <w:p w14:paraId="1D16B06A" w14:textId="77777777" w:rsidR="0014568A" w:rsidRPr="00650A6F" w:rsidRDefault="0014568A" w:rsidP="0014568A">
      <w:pPr>
        <w:rPr>
          <w:lang w:val="it-IT"/>
        </w:rPr>
      </w:pPr>
    </w:p>
    <w:p w14:paraId="0A7AA588" w14:textId="77777777" w:rsidR="0014568A" w:rsidRDefault="0014568A" w:rsidP="0014568A">
      <w:pPr>
        <w:pStyle w:val="MTDisplayEquation"/>
      </w:pPr>
      <w:r>
        <w:rPr>
          <w:position w:val="-32"/>
        </w:rPr>
        <w:tab/>
      </w:r>
      <w:r w:rsidRPr="00613823">
        <w:rPr>
          <w:position w:val="-32"/>
        </w:rPr>
        <w:object w:dxaOrig="1620" w:dyaOrig="740" w14:anchorId="5E3D98A3">
          <v:shape id="_x0000_i1067" type="#_x0000_t75" style="width:80.75pt;height:36.95pt" o:ole="">
            <v:imagedata r:id="rId108" o:title=""/>
          </v:shape>
          <o:OLEObject Type="Embed" ProgID="Equation.DSMT4" ShapeID="_x0000_i1067" DrawAspect="Content" ObjectID="_1472648681" r:id="rId109"/>
        </w:object>
      </w:r>
      <w:r>
        <w:rPr>
          <w:position w:val="-32"/>
        </w:rPr>
        <w:t xml:space="preserve">                                                     </w:t>
      </w:r>
      <w:r w:rsidRPr="005E5E11">
        <w:rPr>
          <w:sz w:val="26"/>
        </w:rPr>
        <w:t>(D4.20)</w:t>
      </w:r>
    </w:p>
    <w:p w14:paraId="1E2D0FC6" w14:textId="77777777" w:rsidR="0014568A" w:rsidRDefault="0014568A" w:rsidP="0014568A">
      <w:pPr>
        <w:rPr>
          <w:color w:val="000000" w:themeColor="text1"/>
          <w:lang w:val="it-IT"/>
        </w:rPr>
      </w:pPr>
    </w:p>
    <w:p w14:paraId="41C2EFB4" w14:textId="77777777" w:rsidR="0014568A" w:rsidRDefault="0014568A" w:rsidP="0014568A">
      <w:pPr>
        <w:rPr>
          <w:color w:val="000000" w:themeColor="text1"/>
          <w:lang w:val="it-IT"/>
        </w:rPr>
      </w:pPr>
      <w:r w:rsidRPr="00650A6F">
        <w:rPr>
          <w:color w:val="000000" w:themeColor="text1"/>
          <w:lang w:val="it-IT"/>
        </w:rPr>
        <w:t>Χ</w:t>
      </w:r>
      <w:r w:rsidRPr="00650A6F">
        <w:rPr>
          <w:color w:val="000000" w:themeColor="text1"/>
          <w:vertAlign w:val="superscript"/>
          <w:lang w:val="it-IT"/>
        </w:rPr>
        <w:t>2</w:t>
      </w:r>
      <w:r w:rsidRPr="00650A6F">
        <w:rPr>
          <w:color w:val="000000" w:themeColor="text1"/>
          <w:vertAlign w:val="subscript"/>
          <w:lang w:val="it-IT"/>
        </w:rPr>
        <w:t>(n,m)</w:t>
      </w:r>
      <w:r w:rsidRPr="00650A6F">
        <w:rPr>
          <w:color w:val="000000" w:themeColor="text1"/>
          <w:lang w:val="it-IT"/>
        </w:rPr>
        <w:t xml:space="preserve"> is the non-central Chi-Squared distribution with n degrees of freedom and non-centrality parameter m. Its integral is given as an infinite sum of regular Chi-Squared variables.</w:t>
      </w:r>
    </w:p>
    <w:p w14:paraId="6E729EE2" w14:textId="77777777" w:rsidR="0014568A" w:rsidRPr="00650A6F" w:rsidRDefault="0014568A" w:rsidP="0014568A">
      <w:pPr>
        <w:rPr>
          <w:color w:val="000000" w:themeColor="text1"/>
          <w:lang w:val="it-IT"/>
        </w:rPr>
      </w:pPr>
    </w:p>
    <w:p w14:paraId="3E4643C8" w14:textId="77777777" w:rsidR="0014568A" w:rsidRDefault="0014568A" w:rsidP="0014568A">
      <w:pPr>
        <w:pStyle w:val="MTDisplayEquation"/>
      </w:pPr>
      <w:r>
        <w:rPr>
          <w:position w:val="-32"/>
        </w:rPr>
        <w:tab/>
      </w:r>
      <w:r w:rsidRPr="00613823">
        <w:rPr>
          <w:position w:val="-32"/>
        </w:rPr>
        <w:object w:dxaOrig="2659" w:dyaOrig="800" w14:anchorId="7C158C17">
          <v:shape id="_x0000_i1068" type="#_x0000_t75" style="width:132.1pt;height:40.05pt" o:ole="">
            <v:imagedata r:id="rId110" o:title=""/>
          </v:shape>
          <o:OLEObject Type="Embed" ProgID="Equation.DSMT4" ShapeID="_x0000_i1068" DrawAspect="Content" ObjectID="_1472648682" r:id="rId111"/>
        </w:object>
      </w:r>
      <w:r>
        <w:rPr>
          <w:position w:val="-32"/>
        </w:rPr>
        <w:t xml:space="preserve">                                        </w:t>
      </w:r>
      <w:r w:rsidRPr="005E5E11">
        <w:rPr>
          <w:sz w:val="26"/>
        </w:rPr>
        <w:t>(D4.21)</w:t>
      </w:r>
    </w:p>
    <w:p w14:paraId="28A316EA" w14:textId="77777777" w:rsidR="0014568A" w:rsidRDefault="0014568A" w:rsidP="0014568A">
      <w:pPr>
        <w:rPr>
          <w:color w:val="000000" w:themeColor="text1"/>
          <w:lang w:val="it-IT"/>
        </w:rPr>
      </w:pPr>
    </w:p>
    <w:p w14:paraId="13B2DEE2" w14:textId="77777777" w:rsidR="0014568A" w:rsidRPr="00650A6F" w:rsidRDefault="0014568A" w:rsidP="0014568A">
      <w:pPr>
        <w:rPr>
          <w:color w:val="000000" w:themeColor="text1"/>
          <w:lang w:val="it-IT"/>
        </w:rPr>
      </w:pPr>
      <w:r w:rsidRPr="00650A6F">
        <w:rPr>
          <w:color w:val="000000" w:themeColor="text1"/>
          <w:lang w:val="it-IT"/>
        </w:rPr>
        <w:t xml:space="preserve">This can be approximated by summing over only the first </w:t>
      </w:r>
      <w:r>
        <w:rPr>
          <w:color w:val="000000" w:themeColor="text1"/>
          <w:lang w:val="it-IT"/>
        </w:rPr>
        <w:t>few dozen</w:t>
      </w:r>
      <w:r w:rsidRPr="00650A6F">
        <w:rPr>
          <w:color w:val="000000" w:themeColor="text1"/>
          <w:lang w:val="it-IT"/>
        </w:rPr>
        <w:t xml:space="preserve"> values of i, as the denominator factorial i makes sucessive terms in the sum </w:t>
      </w:r>
      <w:r>
        <w:rPr>
          <w:color w:val="000000" w:themeColor="text1"/>
          <w:lang w:val="it-IT"/>
        </w:rPr>
        <w:t>tend</w:t>
      </w:r>
      <w:r w:rsidRPr="00650A6F">
        <w:rPr>
          <w:color w:val="000000" w:themeColor="text1"/>
          <w:lang w:val="it-IT"/>
        </w:rPr>
        <w:t xml:space="preserve"> to zero very rapidly</w:t>
      </w:r>
      <w:r>
        <w:rPr>
          <w:color w:val="000000" w:themeColor="text1"/>
          <w:lang w:val="it-IT"/>
        </w:rPr>
        <w:t xml:space="preserve"> once i is greater than λ/2</w:t>
      </w:r>
      <w:r w:rsidRPr="00650A6F">
        <w:rPr>
          <w:color w:val="000000" w:themeColor="text1"/>
          <w:lang w:val="it-IT"/>
        </w:rPr>
        <w:t>. The chi-squared integral is gi</w:t>
      </w:r>
      <w:r>
        <w:rPr>
          <w:color w:val="000000" w:themeColor="text1"/>
          <w:lang w:val="it-IT"/>
        </w:rPr>
        <w:t>ven in terms of Gamma Functions and also rapidly approches zero as i increases.</w:t>
      </w:r>
    </w:p>
    <w:p w14:paraId="501D4FB4" w14:textId="77777777" w:rsidR="0014568A" w:rsidRDefault="0014568A" w:rsidP="0014568A">
      <w:pPr>
        <w:rPr>
          <w:sz w:val="22"/>
          <w:szCs w:val="22"/>
          <w:lang w:val="it-IT"/>
        </w:rPr>
      </w:pPr>
    </w:p>
    <w:p w14:paraId="0F8790CC" w14:textId="77777777" w:rsidR="0014568A" w:rsidRDefault="0014568A" w:rsidP="0014568A">
      <w:pPr>
        <w:pStyle w:val="MTDisplayEquation"/>
      </w:pPr>
      <w:r>
        <w:rPr>
          <w:position w:val="-32"/>
        </w:rPr>
        <w:tab/>
      </w:r>
      <w:r w:rsidRPr="00C43D6D">
        <w:rPr>
          <w:position w:val="-32"/>
        </w:rPr>
        <w:object w:dxaOrig="1760" w:dyaOrig="740" w14:anchorId="61AC3741">
          <v:shape id="_x0000_i1069" type="#_x0000_t75" style="width:88.3pt;height:36.95pt" o:ole="">
            <v:imagedata r:id="rId112" o:title=""/>
          </v:shape>
          <o:OLEObject Type="Embed" ProgID="Equation.DSMT4" ShapeID="_x0000_i1069" DrawAspect="Content" ObjectID="_1472648683" r:id="rId113"/>
        </w:object>
      </w:r>
      <w:r>
        <w:rPr>
          <w:position w:val="-32"/>
        </w:rPr>
        <w:t xml:space="preserve">                                                     </w:t>
      </w:r>
      <w:r w:rsidRPr="005E5E11">
        <w:rPr>
          <w:sz w:val="26"/>
        </w:rPr>
        <w:t>(D4.22)</w:t>
      </w:r>
    </w:p>
    <w:p w14:paraId="5ECAA4DE" w14:textId="77777777" w:rsidR="0014568A" w:rsidRDefault="0014568A" w:rsidP="0014568A">
      <w:pPr>
        <w:rPr>
          <w:color w:val="000000" w:themeColor="text1"/>
          <w:lang w:val="it-IT"/>
        </w:rPr>
      </w:pPr>
    </w:p>
    <w:p w14:paraId="1F23D2C9" w14:textId="77777777" w:rsidR="0014568A" w:rsidRPr="00650A6F" w:rsidRDefault="0014568A" w:rsidP="0014568A">
      <w:pPr>
        <w:rPr>
          <w:color w:val="000000" w:themeColor="text1"/>
          <w:lang w:val="it-IT"/>
        </w:rPr>
      </w:pPr>
      <w:r w:rsidRPr="00650A6F">
        <w:rPr>
          <w:color w:val="000000" w:themeColor="text1"/>
          <w:lang w:val="it-IT"/>
        </w:rPr>
        <w:t>Numerical methods exist for</w:t>
      </w:r>
      <w:r>
        <w:rPr>
          <w:color w:val="000000" w:themeColor="text1"/>
          <w:lang w:val="it-IT"/>
        </w:rPr>
        <w:t xml:space="preserve"> approximating</w:t>
      </w:r>
      <w:r w:rsidRPr="00650A6F">
        <w:rPr>
          <w:color w:val="000000" w:themeColor="text1"/>
          <w:lang w:val="it-IT"/>
        </w:rPr>
        <w:t xml:space="preserve"> complete and incomplete Gamma Functions.</w:t>
      </w:r>
      <w:r>
        <w:rPr>
          <w:color w:val="000000" w:themeColor="text1"/>
          <w:lang w:val="it-IT"/>
        </w:rPr>
        <w:t xml:space="preserve"> Alternatively pre-computed look-up tables of regular and non-central chi-squared integrals can be used.</w:t>
      </w:r>
    </w:p>
    <w:p w14:paraId="3C5A1F58" w14:textId="77777777" w:rsidR="0014568A" w:rsidRPr="00650A6F" w:rsidRDefault="0014568A" w:rsidP="0014568A">
      <w:pPr>
        <w:rPr>
          <w:color w:val="000000" w:themeColor="text1"/>
          <w:lang w:val="it-IT"/>
        </w:rPr>
      </w:pPr>
    </w:p>
    <w:p w14:paraId="687140E4" w14:textId="77777777" w:rsidR="0014568A" w:rsidRDefault="0014568A" w:rsidP="0014568A">
      <w:pPr>
        <w:jc w:val="both"/>
        <w:rPr>
          <w:color w:val="000000" w:themeColor="text1"/>
          <w:lang w:val="it-IT"/>
        </w:rPr>
      </w:pPr>
      <w:r w:rsidRPr="00650A6F">
        <w:rPr>
          <w:color w:val="000000" w:themeColor="text1"/>
          <w:lang w:val="it-IT"/>
        </w:rPr>
        <w:t xml:space="preserve">To calculate the probability of the </w:t>
      </w:r>
      <w:r w:rsidRPr="00C100B0">
        <w:rPr>
          <w:color w:val="000000" w:themeColor="text1"/>
          <w:lang w:val="it-IT"/>
        </w:rPr>
        <w:t xml:space="preserve">fault </w:t>
      </w:r>
      <m:oMath>
        <m:sSub>
          <m:sSubPr>
            <m:ctrlPr>
              <w:ins w:id="443" w:author="alang" w:date="2013-09-26T07:42:00Z">
                <w:rPr>
                  <w:rFonts w:ascii="Cambria Math" w:hAnsi="Cambria Math"/>
                  <w:i/>
                  <w:iCs/>
                  <w:color w:val="000000" w:themeColor="text1"/>
                  <w:lang w:val="it-IT"/>
                </w:rPr>
              </w:ins>
            </m:ctrlPr>
          </m:sSubPr>
          <m:e>
            <m:r>
              <w:rPr>
                <w:rFonts w:ascii="Cambria Math" w:hAnsi="Cambria Math"/>
                <w:color w:val="000000" w:themeColor="text1"/>
              </w:rPr>
              <m:t>y</m:t>
            </m:r>
          </m:e>
          <m:sub>
            <m:r>
              <w:rPr>
                <w:rFonts w:ascii="Cambria Math" w:hAnsi="Cambria Math"/>
                <w:color w:val="000000" w:themeColor="text1"/>
              </w:rPr>
              <m:t>lim</m:t>
            </m:r>
          </m:sub>
        </m:sSub>
      </m:oMath>
      <w:r w:rsidRPr="00650A6F">
        <w:t xml:space="preserve"> </w:t>
      </w:r>
      <w:r w:rsidRPr="00650A6F">
        <w:rPr>
          <w:color w:val="000000" w:themeColor="text1"/>
          <w:lang w:val="it-IT"/>
        </w:rPr>
        <w:t>occuring we need a model of PR error due to all possible sources of error, noise and interference. A working model for this assumes pseudo-ranging is a zero-mean Gaussian with standard-deviation equal to the RSS</w:t>
      </w:r>
      <w:r>
        <w:rPr>
          <w:color w:val="000000" w:themeColor="text1"/>
          <w:lang w:val="it-IT"/>
        </w:rPr>
        <w:t xml:space="preserve"> addition of variances due to: t</w:t>
      </w:r>
      <w:r w:rsidRPr="00650A6F">
        <w:rPr>
          <w:color w:val="000000" w:themeColor="text1"/>
          <w:lang w:val="it-IT"/>
        </w:rPr>
        <w:t xml:space="preserve">ransmitter </w:t>
      </w:r>
      <w:r>
        <w:rPr>
          <w:color w:val="000000" w:themeColor="text1"/>
          <w:lang w:val="it-IT"/>
        </w:rPr>
        <w:t>jitter, carrier-phase noise; ASF measurement e</w:t>
      </w:r>
      <w:r w:rsidRPr="00650A6F">
        <w:rPr>
          <w:color w:val="000000" w:themeColor="text1"/>
          <w:lang w:val="it-IT"/>
        </w:rPr>
        <w:t>rror; DLoran correction error; CRI / CWI noise; un-mitigated CRI / CWI bias and other sources of error.</w:t>
      </w:r>
    </w:p>
    <w:p w14:paraId="5BD3676F" w14:textId="77777777" w:rsidR="0014568A" w:rsidRPr="00650A6F" w:rsidRDefault="0014568A" w:rsidP="0014568A">
      <w:pPr>
        <w:rPr>
          <w:color w:val="000000" w:themeColor="text1"/>
          <w:lang w:val="it-IT"/>
        </w:rPr>
      </w:pPr>
    </w:p>
    <w:p w14:paraId="5833E9C9" w14:textId="77777777" w:rsidR="0014568A" w:rsidRDefault="0014568A" w:rsidP="0014568A">
      <w:pPr>
        <w:rPr>
          <w:color w:val="000000" w:themeColor="text1"/>
          <w:lang w:val="it-IT"/>
        </w:rPr>
      </w:pPr>
      <w:r w:rsidRPr="00650A6F">
        <w:rPr>
          <w:color w:val="000000" w:themeColor="text1"/>
          <w:lang w:val="it-IT"/>
        </w:rPr>
        <w:t>We define the PR-variance as:</w:t>
      </w:r>
    </w:p>
    <w:p w14:paraId="5A9CA367" w14:textId="77777777" w:rsidR="0014568A" w:rsidRPr="00650A6F" w:rsidRDefault="0014568A" w:rsidP="0014568A">
      <w:pPr>
        <w:rPr>
          <w:color w:val="000000" w:themeColor="text1"/>
          <w:lang w:val="it-IT"/>
        </w:rPr>
      </w:pPr>
    </w:p>
    <w:p w14:paraId="46358906" w14:textId="77777777" w:rsidR="0014568A" w:rsidRDefault="0014568A" w:rsidP="0014568A">
      <w:pPr>
        <w:pStyle w:val="MTDisplayEquation"/>
      </w:pPr>
      <w:r>
        <w:rPr>
          <w:position w:val="-24"/>
        </w:rPr>
        <w:tab/>
      </w:r>
      <w:r w:rsidRPr="009D2C97">
        <w:rPr>
          <w:position w:val="-24"/>
        </w:rPr>
        <w:object w:dxaOrig="1460" w:dyaOrig="660" w14:anchorId="26D09DD8">
          <v:shape id="_x0000_i1070" type="#_x0000_t75" style="width:73.25pt;height:31.95pt" o:ole="">
            <v:imagedata r:id="rId114" o:title=""/>
          </v:shape>
          <o:OLEObject Type="Embed" ProgID="Equation.DSMT4" ShapeID="_x0000_i1070" DrawAspect="Content" ObjectID="_1472648684" r:id="rId115"/>
        </w:object>
      </w:r>
      <w:r>
        <w:rPr>
          <w:position w:val="-24"/>
        </w:rPr>
        <w:t xml:space="preserve">                                                          </w:t>
      </w:r>
      <w:r w:rsidRPr="005E5E11">
        <w:rPr>
          <w:sz w:val="26"/>
        </w:rPr>
        <w:t>(D4.23)</w:t>
      </w:r>
    </w:p>
    <w:p w14:paraId="0ED68685" w14:textId="77777777" w:rsidR="0014568A" w:rsidRPr="003D41B4" w:rsidRDefault="0014568A" w:rsidP="0014568A">
      <w:pPr>
        <w:rPr>
          <w:lang w:val="it-IT"/>
        </w:rPr>
      </w:pPr>
    </w:p>
    <w:p w14:paraId="56F35FE7" w14:textId="77777777" w:rsidR="0014568A" w:rsidRDefault="0014568A" w:rsidP="0014568A">
      <w:pPr>
        <w:pStyle w:val="MTDisplayEquation"/>
      </w:pPr>
      <w:r>
        <w:rPr>
          <w:position w:val="-14"/>
        </w:rPr>
        <w:tab/>
      </w:r>
      <w:r w:rsidRPr="009D2C97">
        <w:rPr>
          <w:position w:val="-14"/>
        </w:rPr>
        <w:object w:dxaOrig="1359" w:dyaOrig="440" w14:anchorId="2C442A28">
          <v:shape id="_x0000_i1071" type="#_x0000_t75" style="width:67.6pt;height:21.9pt" o:ole="">
            <v:imagedata r:id="rId116" o:title=""/>
          </v:shape>
          <o:OLEObject Type="Embed" ProgID="Equation.DSMT4" ShapeID="_x0000_i1071" DrawAspect="Content" ObjectID="_1472648685" r:id="rId117"/>
        </w:object>
      </w:r>
      <w:r>
        <w:rPr>
          <w:position w:val="-14"/>
        </w:rPr>
        <w:t xml:space="preserve">                                                            </w:t>
      </w:r>
      <w:r w:rsidRPr="005E5E11">
        <w:rPr>
          <w:sz w:val="26"/>
        </w:rPr>
        <w:t>(D4.24)</w:t>
      </w:r>
    </w:p>
    <w:p w14:paraId="51B2F49D" w14:textId="77777777" w:rsidR="0014568A" w:rsidRPr="003D41B4" w:rsidRDefault="0014568A" w:rsidP="0014568A">
      <w:pPr>
        <w:rPr>
          <w:lang w:val="it-IT"/>
        </w:rPr>
      </w:pPr>
    </w:p>
    <w:p w14:paraId="595F00C0" w14:textId="77777777" w:rsidR="0014568A" w:rsidRDefault="0014568A" w:rsidP="0014568A">
      <w:pPr>
        <w:pStyle w:val="MTDisplayEquation"/>
      </w:pPr>
      <w:r>
        <w:rPr>
          <w:position w:val="-12"/>
        </w:rPr>
        <w:tab/>
      </w:r>
      <w:r w:rsidRPr="009D2C97">
        <w:rPr>
          <w:position w:val="-12"/>
        </w:rPr>
        <w:object w:dxaOrig="1540" w:dyaOrig="380" w14:anchorId="4E120D55">
          <v:shape id="_x0000_i1072" type="#_x0000_t75" style="width:76.4pt;height:19.4pt" o:ole="">
            <v:imagedata r:id="rId118" o:title=""/>
          </v:shape>
          <o:OLEObject Type="Embed" ProgID="Equation.DSMT4" ShapeID="_x0000_i1072" DrawAspect="Content" ObjectID="_1472648686" r:id="rId119"/>
        </w:object>
      </w:r>
      <w:r>
        <w:rPr>
          <w:position w:val="-12"/>
        </w:rPr>
        <w:t xml:space="preserve">                                                         </w:t>
      </w:r>
      <w:r w:rsidRPr="005E5E11">
        <w:rPr>
          <w:sz w:val="26"/>
        </w:rPr>
        <w:t>(D4.25)</w:t>
      </w:r>
    </w:p>
    <w:p w14:paraId="2CACBE29" w14:textId="77777777" w:rsidR="0014568A" w:rsidRPr="003D41B4" w:rsidRDefault="0014568A" w:rsidP="0014568A">
      <w:pPr>
        <w:rPr>
          <w:lang w:val="it-IT"/>
        </w:rPr>
      </w:pPr>
    </w:p>
    <w:p w14:paraId="7A0800C2" w14:textId="77777777" w:rsidR="0014568A" w:rsidRDefault="0014568A" w:rsidP="0014568A">
      <w:pPr>
        <w:pStyle w:val="MTDisplayEquation"/>
      </w:pPr>
      <w:r>
        <w:rPr>
          <w:position w:val="-14"/>
        </w:rPr>
        <w:tab/>
      </w:r>
      <w:r w:rsidRPr="009D2C97">
        <w:rPr>
          <w:position w:val="-14"/>
        </w:rPr>
        <w:object w:dxaOrig="1480" w:dyaOrig="440" w14:anchorId="259656B0">
          <v:shape id="_x0000_i1073" type="#_x0000_t75" style="width:73.25pt;height:21.9pt" o:ole="">
            <v:imagedata r:id="rId120" o:title=""/>
          </v:shape>
          <o:OLEObject Type="Embed" ProgID="Equation.DSMT4" ShapeID="_x0000_i1073" DrawAspect="Content" ObjectID="_1472648687" r:id="rId121"/>
        </w:object>
      </w:r>
      <w:r>
        <w:rPr>
          <w:position w:val="-14"/>
        </w:rPr>
        <w:t xml:space="preserve">                                                          </w:t>
      </w:r>
      <w:r w:rsidRPr="005E5E11">
        <w:rPr>
          <w:sz w:val="26"/>
        </w:rPr>
        <w:t>(D4.26)</w:t>
      </w:r>
    </w:p>
    <w:p w14:paraId="201218D3" w14:textId="77777777" w:rsidR="0014568A" w:rsidRPr="003D41B4" w:rsidRDefault="0014568A" w:rsidP="0014568A">
      <w:pPr>
        <w:rPr>
          <w:lang w:val="it-IT"/>
        </w:rPr>
      </w:pPr>
    </w:p>
    <w:p w14:paraId="714F245A" w14:textId="77777777" w:rsidR="0014568A" w:rsidRDefault="0014568A" w:rsidP="0014568A">
      <w:pPr>
        <w:pStyle w:val="MTDisplayEquation"/>
      </w:pPr>
      <w:r>
        <w:rPr>
          <w:position w:val="-14"/>
        </w:rPr>
        <w:tab/>
      </w:r>
      <w:r w:rsidRPr="009D2C97">
        <w:rPr>
          <w:position w:val="-14"/>
        </w:rPr>
        <w:object w:dxaOrig="3000" w:dyaOrig="400" w14:anchorId="13886B7E">
          <v:shape id="_x0000_i1074" type="#_x0000_t75" style="width:150.25pt;height:20.65pt" o:ole="">
            <v:imagedata r:id="rId122" o:title=""/>
          </v:shape>
          <o:OLEObject Type="Embed" ProgID="Equation.DSMT4" ShapeID="_x0000_i1074" DrawAspect="Content" ObjectID="_1472648688" r:id="rId123"/>
        </w:object>
      </w:r>
      <w:r>
        <w:rPr>
          <w:position w:val="-14"/>
        </w:rPr>
        <w:t xml:space="preserve">                                 </w:t>
      </w:r>
      <w:r w:rsidRPr="005E5E11">
        <w:rPr>
          <w:sz w:val="26"/>
        </w:rPr>
        <w:t>(D4.27)</w:t>
      </w:r>
    </w:p>
    <w:p w14:paraId="04327866" w14:textId="77777777" w:rsidR="0014568A" w:rsidRDefault="0014568A" w:rsidP="0014568A">
      <w:pPr>
        <w:rPr>
          <w:sz w:val="22"/>
          <w:szCs w:val="22"/>
          <w:lang w:val="it-IT"/>
        </w:rPr>
      </w:pPr>
    </w:p>
    <w:p w14:paraId="1F41A385" w14:textId="77777777" w:rsidR="0014568A" w:rsidRPr="00650A6F" w:rsidRDefault="0014568A" w:rsidP="0014568A">
      <w:pPr>
        <w:rPr>
          <w:color w:val="000000" w:themeColor="text1"/>
          <w:lang w:val="it-IT"/>
        </w:rPr>
      </w:pPr>
      <w:r w:rsidRPr="00650A6F">
        <w:rPr>
          <w:color w:val="000000" w:themeColor="text1"/>
          <w:lang w:val="it-IT"/>
        </w:rPr>
        <w:t>A working model of P</w:t>
      </w:r>
      <w:r w:rsidRPr="00650A6F">
        <w:rPr>
          <w:color w:val="000000" w:themeColor="text1"/>
          <w:vertAlign w:val="subscript"/>
          <w:lang w:val="it-IT"/>
        </w:rPr>
        <w:t>err</w:t>
      </w:r>
      <w:r w:rsidRPr="00650A6F">
        <w:rPr>
          <w:color w:val="000000" w:themeColor="text1"/>
          <w:lang w:val="it-IT"/>
        </w:rPr>
        <w:t xml:space="preserve"> is:</w:t>
      </w:r>
    </w:p>
    <w:p w14:paraId="342ADD37" w14:textId="77777777" w:rsidR="0014568A" w:rsidRDefault="0014568A" w:rsidP="0014568A">
      <w:pPr>
        <w:pStyle w:val="MTDisplayEquation"/>
      </w:pPr>
      <w:r>
        <w:rPr>
          <w:position w:val="-32"/>
        </w:rPr>
        <w:tab/>
      </w:r>
      <w:r w:rsidRPr="00E8088C">
        <w:rPr>
          <w:position w:val="-32"/>
        </w:rPr>
        <w:object w:dxaOrig="2860" w:dyaOrig="740" w14:anchorId="7390742C">
          <v:shape id="_x0000_i1075" type="#_x0000_t75" style="width:142.75pt;height:36.95pt" o:ole="">
            <v:imagedata r:id="rId124" o:title=""/>
          </v:shape>
          <o:OLEObject Type="Embed" ProgID="Equation.DSMT4" ShapeID="_x0000_i1075" DrawAspect="Content" ObjectID="_1472648689" r:id="rId125"/>
        </w:object>
      </w:r>
      <w:r>
        <w:rPr>
          <w:position w:val="-32"/>
        </w:rPr>
        <w:t xml:space="preserve">                                     </w:t>
      </w:r>
      <w:r w:rsidRPr="005E5E11">
        <w:rPr>
          <w:sz w:val="26"/>
        </w:rPr>
        <w:t>(D4.28)</w:t>
      </w:r>
    </w:p>
    <w:p w14:paraId="6B754DC9" w14:textId="77777777" w:rsidR="0014568A" w:rsidRDefault="0014568A" w:rsidP="0014568A">
      <w:pPr>
        <w:rPr>
          <w:color w:val="000000" w:themeColor="text1"/>
          <w:lang w:val="it-IT"/>
        </w:rPr>
      </w:pPr>
    </w:p>
    <w:p w14:paraId="0E360AD0" w14:textId="77777777" w:rsidR="0014568A" w:rsidRPr="00F350C7" w:rsidRDefault="0014568A" w:rsidP="0014568A">
      <w:pPr>
        <w:jc w:val="both"/>
        <w:rPr>
          <w:color w:val="000000" w:themeColor="text1"/>
          <w:lang w:val="it-IT"/>
        </w:rPr>
      </w:pPr>
      <w:r w:rsidRPr="00650A6F">
        <w:rPr>
          <w:color w:val="000000" w:themeColor="text1"/>
          <w:lang w:val="it-IT"/>
        </w:rPr>
        <w:t xml:space="preserve">N(s) is a normal-distribution (Gaussian) with standard-deviation </w:t>
      </w:r>
      <w:r>
        <w:rPr>
          <w:color w:val="000000" w:themeColor="text1"/>
          <w:lang w:val="it-IT"/>
        </w:rPr>
        <w:t>σ</w:t>
      </w:r>
      <w:r w:rsidRPr="00265A9D">
        <w:rPr>
          <w:color w:val="000000" w:themeColor="text1"/>
          <w:vertAlign w:val="subscript"/>
          <w:lang w:val="it-IT"/>
        </w:rPr>
        <w:t>PR</w:t>
      </w:r>
      <w:r w:rsidRPr="00650A6F">
        <w:rPr>
          <w:color w:val="000000" w:themeColor="text1"/>
          <w:lang w:val="it-IT"/>
        </w:rPr>
        <w:t>. The correction factor 0.999</w:t>
      </w:r>
      <w:r>
        <w:rPr>
          <w:color w:val="000000" w:themeColor="text1"/>
          <w:lang w:val="it-IT"/>
        </w:rPr>
        <w:t>9</w:t>
      </w:r>
      <w:r w:rsidRPr="00650A6F">
        <w:rPr>
          <w:color w:val="000000" w:themeColor="text1"/>
          <w:lang w:val="it-IT"/>
        </w:rPr>
        <w:t xml:space="preserve"> accounts for the observed issue that a Gaussian PDF fails to bound true eLoran pseudo-ranging beyond </w:t>
      </w:r>
      <w:r>
        <w:rPr>
          <w:color w:val="000000" w:themeColor="text1"/>
          <w:lang w:val="it-IT"/>
        </w:rPr>
        <w:t xml:space="preserve">four-nines, so we make to conservative assumption that </w:t>
      </w:r>
      <w:r w:rsidRPr="00F350C7">
        <w:rPr>
          <w:i/>
          <w:color w:val="000000" w:themeColor="text1"/>
          <w:lang w:val="it-IT"/>
        </w:rPr>
        <w:t>any</w:t>
      </w:r>
      <w:r>
        <w:rPr>
          <w:i/>
          <w:color w:val="000000" w:themeColor="text1"/>
          <w:lang w:val="it-IT"/>
        </w:rPr>
        <w:t xml:space="preserve"> </w:t>
      </w:r>
      <w:r>
        <w:rPr>
          <w:color w:val="000000" w:themeColor="text1"/>
          <w:lang w:val="it-IT"/>
        </w:rPr>
        <w:t>level of error can occur with at least 0.01% probability.</w:t>
      </w:r>
    </w:p>
    <w:p w14:paraId="4A498B87" w14:textId="77777777" w:rsidR="0014568A" w:rsidRPr="00650A6F" w:rsidRDefault="0014568A" w:rsidP="0014568A">
      <w:pPr>
        <w:rPr>
          <w:color w:val="000000" w:themeColor="text1"/>
          <w:lang w:val="it-IT"/>
        </w:rPr>
      </w:pPr>
    </w:p>
    <w:p w14:paraId="027A9C34" w14:textId="77777777" w:rsidR="0014568A" w:rsidRDefault="0014568A" w:rsidP="0014568A">
      <w:pPr>
        <w:jc w:val="both"/>
        <w:rPr>
          <w:color w:val="000000" w:themeColor="text1"/>
          <w:lang w:val="it-IT"/>
        </w:rPr>
      </w:pPr>
      <w:r>
        <w:rPr>
          <w:color w:val="000000" w:themeColor="text1"/>
          <w:lang w:val="it-IT"/>
        </w:rPr>
        <w:t>The above process, e</w:t>
      </w:r>
      <w:r w:rsidRPr="00650A6F">
        <w:rPr>
          <w:color w:val="000000" w:themeColor="text1"/>
          <w:lang w:val="it-IT"/>
        </w:rPr>
        <w:t xml:space="preserve">quations </w:t>
      </w:r>
      <w:r>
        <w:rPr>
          <w:color w:val="000000" w:themeColor="text1"/>
          <w:lang w:val="it-IT"/>
        </w:rPr>
        <w:t xml:space="preserve">(D4.18) </w:t>
      </w:r>
      <w:r w:rsidRPr="00650A6F">
        <w:rPr>
          <w:color w:val="000000" w:themeColor="text1"/>
          <w:lang w:val="it-IT"/>
        </w:rPr>
        <w:t xml:space="preserve">through to </w:t>
      </w:r>
      <w:r>
        <w:rPr>
          <w:color w:val="000000" w:themeColor="text1"/>
          <w:lang w:val="it-IT"/>
        </w:rPr>
        <w:t>(D4.28)</w:t>
      </w:r>
      <w:r w:rsidRPr="00650A6F">
        <w:rPr>
          <w:color w:val="000000" w:themeColor="text1"/>
          <w:lang w:val="it-IT"/>
        </w:rPr>
        <w:t>, should establish P</w:t>
      </w:r>
      <w:r w:rsidRPr="00650A6F">
        <w:rPr>
          <w:color w:val="000000" w:themeColor="text1"/>
          <w:vertAlign w:val="subscript"/>
          <w:lang w:val="it-IT"/>
        </w:rPr>
        <w:t>MD</w:t>
      </w:r>
      <w:r w:rsidRPr="00650A6F">
        <w:rPr>
          <w:color w:val="000000" w:themeColor="text1"/>
          <w:lang w:val="it-IT"/>
        </w:rPr>
        <w:t xml:space="preserve"> and P</w:t>
      </w:r>
      <w:r w:rsidRPr="00650A6F">
        <w:rPr>
          <w:color w:val="000000" w:themeColor="text1"/>
          <w:vertAlign w:val="subscript"/>
          <w:lang w:val="it-IT"/>
        </w:rPr>
        <w:t>Err</w:t>
      </w:r>
      <w:r w:rsidRPr="00650A6F">
        <w:rPr>
          <w:color w:val="000000" w:themeColor="text1"/>
          <w:lang w:val="it-IT"/>
        </w:rPr>
        <w:t xml:space="preserve"> for the particular transmitter in question. This is repeated for each transmitter </w:t>
      </w:r>
      <w:r>
        <w:rPr>
          <w:color w:val="000000" w:themeColor="text1"/>
          <w:lang w:val="it-IT"/>
        </w:rPr>
        <w:t xml:space="preserve">used </w:t>
      </w:r>
      <w:r w:rsidRPr="00650A6F">
        <w:rPr>
          <w:color w:val="000000" w:themeColor="text1"/>
          <w:lang w:val="it-IT"/>
        </w:rPr>
        <w:t xml:space="preserve">in </w:t>
      </w:r>
      <w:r>
        <w:rPr>
          <w:color w:val="000000" w:themeColor="text1"/>
          <w:lang w:val="it-IT"/>
        </w:rPr>
        <w:t xml:space="preserve">the position </w:t>
      </w:r>
      <w:r w:rsidRPr="00650A6F">
        <w:rPr>
          <w:color w:val="000000" w:themeColor="text1"/>
          <w:lang w:val="it-IT"/>
        </w:rPr>
        <w:t>solution</w:t>
      </w:r>
      <w:r>
        <w:rPr>
          <w:color w:val="000000" w:themeColor="text1"/>
          <w:lang w:val="it-IT"/>
        </w:rPr>
        <w:t>. T</w:t>
      </w:r>
      <w:r w:rsidRPr="00650A6F">
        <w:rPr>
          <w:color w:val="000000" w:themeColor="text1"/>
          <w:lang w:val="it-IT"/>
        </w:rPr>
        <w:t>he Integrity of the WSSE check is given</w:t>
      </w:r>
      <w:r>
        <w:rPr>
          <w:color w:val="000000" w:themeColor="text1"/>
          <w:lang w:val="it-IT"/>
        </w:rPr>
        <w:t xml:space="preserve"> as one minus the probability that, </w:t>
      </w:r>
      <w:r w:rsidRPr="005C504F">
        <w:rPr>
          <w:i/>
          <w:color w:val="000000" w:themeColor="text1"/>
          <w:lang w:val="it-IT"/>
        </w:rPr>
        <w:t>any</w:t>
      </w:r>
      <w:r>
        <w:rPr>
          <w:color w:val="000000" w:themeColor="text1"/>
          <w:lang w:val="it-IT"/>
        </w:rPr>
        <w:t xml:space="preserve"> of </w:t>
      </w:r>
      <w:r w:rsidRPr="00650A6F">
        <w:rPr>
          <w:color w:val="000000" w:themeColor="text1"/>
          <w:lang w:val="it-IT"/>
        </w:rPr>
        <w:t>the</w:t>
      </w:r>
      <w:r>
        <w:rPr>
          <w:color w:val="000000" w:themeColor="text1"/>
          <w:lang w:val="it-IT"/>
        </w:rPr>
        <w:t>se errors occur and</w:t>
      </w:r>
      <w:r w:rsidRPr="00650A6F">
        <w:rPr>
          <w:color w:val="000000" w:themeColor="text1"/>
          <w:lang w:val="it-IT"/>
        </w:rPr>
        <w:t xml:space="preserve"> go undetected:</w:t>
      </w:r>
    </w:p>
    <w:p w14:paraId="34C7286B" w14:textId="77777777" w:rsidR="0014568A" w:rsidRPr="00650A6F" w:rsidRDefault="0014568A" w:rsidP="0014568A">
      <w:pPr>
        <w:jc w:val="both"/>
        <w:rPr>
          <w:color w:val="000000" w:themeColor="text1"/>
          <w:lang w:val="it-IT"/>
        </w:rPr>
      </w:pPr>
    </w:p>
    <w:p w14:paraId="57666D2F" w14:textId="77777777" w:rsidR="0014568A" w:rsidRDefault="0014568A" w:rsidP="0014568A">
      <w:pPr>
        <w:pStyle w:val="MTDisplayEquation"/>
      </w:pPr>
      <w:r>
        <w:rPr>
          <w:position w:val="-28"/>
        </w:rPr>
        <w:tab/>
      </w:r>
      <w:r w:rsidRPr="00C64315">
        <w:rPr>
          <w:position w:val="-28"/>
        </w:rPr>
        <w:object w:dxaOrig="2960" w:dyaOrig="680" w14:anchorId="07C5AD0E">
          <v:shape id="_x0000_i1076" type="#_x0000_t75" style="width:148.4pt;height:33.8pt" o:ole="">
            <v:imagedata r:id="rId126" o:title=""/>
          </v:shape>
          <o:OLEObject Type="Embed" ProgID="Equation.DSMT4" ShapeID="_x0000_i1076" DrawAspect="Content" ObjectID="_1472648690" r:id="rId127"/>
        </w:object>
      </w:r>
      <w:r>
        <w:rPr>
          <w:position w:val="-28"/>
        </w:rPr>
        <w:t xml:space="preserve">                                  </w:t>
      </w:r>
      <w:r w:rsidRPr="005E5E11">
        <w:rPr>
          <w:sz w:val="26"/>
        </w:rPr>
        <w:t>(D4.29)</w:t>
      </w:r>
    </w:p>
    <w:p w14:paraId="0F778C87" w14:textId="77777777" w:rsidR="0014568A" w:rsidRDefault="0014568A" w:rsidP="0014568A">
      <w:pPr>
        <w:rPr>
          <w:color w:val="000000" w:themeColor="text1"/>
          <w:lang w:val="it-IT"/>
        </w:rPr>
      </w:pPr>
    </w:p>
    <w:p w14:paraId="7856D275" w14:textId="77777777" w:rsidR="0014568A" w:rsidRDefault="0014568A" w:rsidP="0014568A">
      <w:pPr>
        <w:rPr>
          <w:color w:val="000000" w:themeColor="text1"/>
          <w:lang w:val="it-IT"/>
        </w:rPr>
      </w:pPr>
    </w:p>
    <w:p w14:paraId="35D4D448" w14:textId="77777777" w:rsidR="0014568A" w:rsidRPr="00650A6F" w:rsidRDefault="0014568A" w:rsidP="0014568A">
      <w:pPr>
        <w:rPr>
          <w:color w:val="000000" w:themeColor="text1"/>
          <w:lang w:val="it-IT"/>
        </w:rPr>
      </w:pPr>
      <w:r w:rsidRPr="00650A6F">
        <w:rPr>
          <w:color w:val="000000" w:themeColor="text1"/>
          <w:lang w:val="it-IT"/>
        </w:rPr>
        <w:t xml:space="preserve">If this is lower than the Integrity </w:t>
      </w:r>
      <w:r>
        <w:rPr>
          <w:color w:val="000000" w:themeColor="text1"/>
          <w:lang w:val="it-IT"/>
        </w:rPr>
        <w:t xml:space="preserve">Risk </w:t>
      </w:r>
      <w:r w:rsidRPr="00650A6F">
        <w:rPr>
          <w:color w:val="000000" w:themeColor="text1"/>
          <w:lang w:val="it-IT"/>
        </w:rPr>
        <w:t>Level, then Step 2 is ‘passed’ and the receiver moves on to Step 3:</w:t>
      </w:r>
    </w:p>
    <w:p w14:paraId="40E098B6" w14:textId="77777777" w:rsidR="0014568A" w:rsidRPr="00650A6F" w:rsidRDefault="0014568A" w:rsidP="0014568A">
      <w:pPr>
        <w:rPr>
          <w:color w:val="000000" w:themeColor="text1"/>
          <w:lang w:val="it-IT"/>
        </w:rPr>
      </w:pPr>
    </w:p>
    <w:p w14:paraId="034F4DB2" w14:textId="77777777" w:rsidR="0014568A" w:rsidRPr="00650A6F" w:rsidRDefault="0014568A" w:rsidP="0014568A">
      <w:pPr>
        <w:rPr>
          <w:b/>
          <w:color w:val="000000" w:themeColor="text1"/>
          <w:lang w:val="it-IT"/>
        </w:rPr>
      </w:pPr>
      <w:r w:rsidRPr="00650A6F">
        <w:rPr>
          <w:b/>
          <w:color w:val="000000" w:themeColor="text1"/>
          <w:lang w:val="it-IT"/>
        </w:rPr>
        <w:t>Step 3 – HPL Calculation</w:t>
      </w:r>
    </w:p>
    <w:p w14:paraId="14645565" w14:textId="77777777" w:rsidR="0014568A" w:rsidRPr="00650A6F" w:rsidRDefault="0014568A" w:rsidP="0014568A">
      <w:pPr>
        <w:rPr>
          <w:color w:val="000000" w:themeColor="text1"/>
          <w:lang w:val="it-IT"/>
        </w:rPr>
      </w:pPr>
    </w:p>
    <w:p w14:paraId="682CD237" w14:textId="77777777" w:rsidR="0014568A" w:rsidRPr="00650A6F" w:rsidRDefault="0014568A" w:rsidP="0014568A">
      <w:pPr>
        <w:jc w:val="both"/>
        <w:rPr>
          <w:color w:val="000000" w:themeColor="text1"/>
          <w:lang w:val="it-IT"/>
        </w:rPr>
      </w:pPr>
      <w:r w:rsidRPr="00650A6F">
        <w:rPr>
          <w:color w:val="000000" w:themeColor="text1"/>
          <w:lang w:val="it-IT"/>
        </w:rPr>
        <w:t xml:space="preserve">The HPL is found by propagating the pseudo-range variances given in </w:t>
      </w:r>
      <w:r>
        <w:rPr>
          <w:color w:val="000000" w:themeColor="text1"/>
          <w:lang w:val="it-IT"/>
        </w:rPr>
        <w:t>(D4.27)</w:t>
      </w:r>
      <w:r w:rsidRPr="00650A6F">
        <w:rPr>
          <w:color w:val="000000" w:themeColor="text1"/>
          <w:lang w:val="it-IT"/>
        </w:rPr>
        <w:t xml:space="preserve"> through the position solution. Recalling Equation </w:t>
      </w:r>
      <w:r>
        <w:rPr>
          <w:color w:val="000000" w:themeColor="text1"/>
          <w:lang w:val="it-IT"/>
        </w:rPr>
        <w:t>(D4.5)</w:t>
      </w:r>
      <w:r w:rsidRPr="00650A6F">
        <w:rPr>
          <w:color w:val="000000" w:themeColor="text1"/>
          <w:lang w:val="it-IT"/>
        </w:rPr>
        <w:t>, and the observation that the signal weighting should approximate the inverse of the pseudo-ranging covariance we derive the position-fixing covariance:</w:t>
      </w:r>
    </w:p>
    <w:p w14:paraId="1A89869D" w14:textId="77777777" w:rsidR="0014568A" w:rsidRDefault="0014568A" w:rsidP="0014568A">
      <w:pPr>
        <w:rPr>
          <w:sz w:val="22"/>
          <w:szCs w:val="22"/>
          <w:lang w:val="it-IT"/>
        </w:rPr>
      </w:pPr>
    </w:p>
    <w:p w14:paraId="28FDE777" w14:textId="77777777" w:rsidR="0014568A" w:rsidRDefault="0014568A" w:rsidP="0014568A">
      <w:pPr>
        <w:pStyle w:val="MTDisplayEquation"/>
      </w:pPr>
      <w:r>
        <w:rPr>
          <w:position w:val="-16"/>
        </w:rPr>
        <w:tab/>
      </w:r>
      <w:r w:rsidRPr="00C64315">
        <w:rPr>
          <w:position w:val="-16"/>
        </w:rPr>
        <w:object w:dxaOrig="1700" w:dyaOrig="480" w14:anchorId="458CA94F">
          <v:shape id="_x0000_i1077" type="#_x0000_t75" style="width:85.15pt;height:23.15pt" o:ole="">
            <v:imagedata r:id="rId128" o:title=""/>
          </v:shape>
          <o:OLEObject Type="Embed" ProgID="Equation.DSMT4" ShapeID="_x0000_i1077" DrawAspect="Content" ObjectID="_1472648691" r:id="rId129"/>
        </w:object>
      </w:r>
      <w:r>
        <w:rPr>
          <w:position w:val="-16"/>
        </w:rPr>
        <w:t xml:space="preserve">                                                     </w:t>
      </w:r>
      <w:r w:rsidRPr="005E5E11">
        <w:rPr>
          <w:sz w:val="26"/>
        </w:rPr>
        <w:t>(D4.30)</w:t>
      </w:r>
    </w:p>
    <w:p w14:paraId="2FA57D13" w14:textId="77777777" w:rsidR="0014568A" w:rsidRDefault="0014568A" w:rsidP="0014568A">
      <w:pPr>
        <w:rPr>
          <w:lang w:val="it-IT"/>
        </w:rPr>
      </w:pPr>
    </w:p>
    <w:p w14:paraId="7ABC0842" w14:textId="77777777" w:rsidR="0014568A" w:rsidRPr="00650A6F" w:rsidRDefault="0014568A" w:rsidP="0014568A">
      <w:pPr>
        <w:rPr>
          <w:color w:val="000000" w:themeColor="text1"/>
          <w:lang w:val="it-IT"/>
        </w:rPr>
      </w:pPr>
      <w:r w:rsidRPr="00650A6F">
        <w:rPr>
          <w:color w:val="000000" w:themeColor="text1"/>
          <w:lang w:val="it-IT"/>
        </w:rPr>
        <w:t>The HPL is given as a 3</w:t>
      </w:r>
      <w:r>
        <w:rPr>
          <w:color w:val="000000" w:themeColor="text1"/>
          <w:lang w:val="it-IT"/>
        </w:rPr>
        <w:t xml:space="preserve">.3931*DRMS bound derived from </w:t>
      </w:r>
      <m:oMath>
        <m:sSub>
          <m:sSubPr>
            <m:ctrlPr>
              <w:ins w:id="444"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x</m:t>
            </m:r>
          </m:sub>
        </m:sSub>
      </m:oMath>
      <w:r w:rsidRPr="00650A6F">
        <w:rPr>
          <w:color w:val="000000" w:themeColor="text1"/>
          <w:lang w:val="it-IT"/>
        </w:rPr>
        <w:t>:</w:t>
      </w:r>
    </w:p>
    <w:p w14:paraId="1A95BB53" w14:textId="77777777" w:rsidR="0014568A" w:rsidRDefault="0014568A" w:rsidP="0014568A">
      <w:pPr>
        <w:rPr>
          <w:lang w:val="it-IT"/>
        </w:rPr>
      </w:pPr>
    </w:p>
    <w:p w14:paraId="7D400FA1" w14:textId="77777777" w:rsidR="0014568A" w:rsidRPr="002D5D77" w:rsidRDefault="0014568A" w:rsidP="0014568A">
      <w:pPr>
        <w:pStyle w:val="MTDisplayEquation"/>
      </w:pPr>
      <w:r>
        <w:rPr>
          <w:position w:val="-16"/>
        </w:rPr>
        <w:tab/>
      </w:r>
      <w:r w:rsidRPr="00C64315">
        <w:rPr>
          <w:position w:val="-16"/>
        </w:rPr>
        <w:object w:dxaOrig="3300" w:dyaOrig="460" w14:anchorId="40481085">
          <v:shape id="_x0000_i1078" type="#_x0000_t75" style="width:164.65pt;height:23.15pt" o:ole="">
            <v:imagedata r:id="rId130" o:title=""/>
          </v:shape>
          <o:OLEObject Type="Embed" ProgID="Equation.DSMT4" ShapeID="_x0000_i1078" DrawAspect="Content" ObjectID="_1472648692" r:id="rId131"/>
        </w:object>
      </w:r>
      <w:r>
        <w:rPr>
          <w:position w:val="-16"/>
        </w:rPr>
        <w:t xml:space="preserve">                             </w:t>
      </w:r>
      <w:r w:rsidRPr="005E5E11">
        <w:rPr>
          <w:sz w:val="26"/>
        </w:rPr>
        <w:t>(D4.31)</w:t>
      </w:r>
    </w:p>
    <w:p w14:paraId="1DA48156" w14:textId="77777777" w:rsidR="00CD49EB" w:rsidRDefault="00CD49EB">
      <w:pPr>
        <w:spacing w:before="0" w:after="0"/>
      </w:pPr>
      <w:r>
        <w:br w:type="page"/>
      </w:r>
    </w:p>
    <w:p w14:paraId="4B027ECF" w14:textId="77777777" w:rsidR="003F4757" w:rsidRPr="00CD49EB" w:rsidRDefault="00CD49EB" w:rsidP="00CD49EB">
      <w:pPr>
        <w:pStyle w:val="Heading1"/>
        <w:numPr>
          <w:ilvl w:val="0"/>
          <w:numId w:val="0"/>
        </w:numPr>
        <w:rPr>
          <w:iCs/>
          <w:lang w:val="it-IT"/>
        </w:rPr>
      </w:pPr>
      <w:bookmarkStart w:id="445" w:name="_Toc367957142"/>
      <w:r w:rsidRPr="00CD49EB">
        <w:rPr>
          <w:iCs/>
          <w:lang w:val="it-IT"/>
        </w:rPr>
        <w:t>A</w:t>
      </w:r>
      <w:r w:rsidR="00584AD3">
        <w:rPr>
          <w:iCs/>
          <w:lang w:val="it-IT"/>
        </w:rPr>
        <w:t>PPENDI</w:t>
      </w:r>
      <w:r w:rsidRPr="00CD49EB">
        <w:rPr>
          <w:iCs/>
          <w:lang w:val="it-IT"/>
        </w:rPr>
        <w:t>X D List of stations and GRI</w:t>
      </w:r>
      <w:bookmarkEnd w:id="445"/>
    </w:p>
    <w:p w14:paraId="39C79860" w14:textId="77777777" w:rsidR="00CD49EB" w:rsidRDefault="00CD49EB"/>
    <w:p w14:paraId="392D7829" w14:textId="77777777" w:rsidR="00CD49EB" w:rsidRDefault="00CD49EB">
      <w:r>
        <w:t>The following table lists the eLoran/Loran stations along with their GRI</w:t>
      </w:r>
    </w:p>
    <w:p w14:paraId="20679C35" w14:textId="77777777" w:rsidR="00CD49EB" w:rsidRDefault="00CD49EB"/>
    <w:p w14:paraId="41E05287" w14:textId="77777777" w:rsidR="00CD49EB" w:rsidRDefault="00CD49EB">
      <w:r>
        <w:t>XXX Table to be added XXX</w:t>
      </w:r>
    </w:p>
    <w:p w14:paraId="55CAE480" w14:textId="77777777" w:rsidR="0031438A" w:rsidRDefault="0031438A"/>
    <w:p w14:paraId="63ACEC12" w14:textId="77777777" w:rsidR="0031438A" w:rsidRDefault="0031438A"/>
    <w:p w14:paraId="7BE96C1E" w14:textId="77777777" w:rsidR="0031438A" w:rsidRDefault="0031438A">
      <w:pPr>
        <w:spacing w:before="0" w:after="0"/>
      </w:pPr>
      <w:r>
        <w:br w:type="page"/>
      </w:r>
    </w:p>
    <w:p w14:paraId="44E5A539" w14:textId="77777777" w:rsidR="0031438A" w:rsidRDefault="0031438A">
      <w:r>
        <w:t>APPENDIX E – Differental e-Loran modulation</w:t>
      </w:r>
    </w:p>
    <w:p w14:paraId="023CFC02" w14:textId="77777777" w:rsidR="00CD1867" w:rsidRDefault="00CD1867">
      <w:pPr>
        <w:rPr>
          <w:ins w:id="446" w:author="alang" w:date="2013-09-26T11:48:00Z"/>
        </w:rPr>
      </w:pPr>
    </w:p>
    <w:p w14:paraId="27F8015C" w14:textId="77777777" w:rsidR="00CD1867" w:rsidRDefault="00CD1867">
      <w:pPr>
        <w:spacing w:before="0" w:after="0"/>
        <w:rPr>
          <w:ins w:id="447" w:author="alang" w:date="2013-09-26T11:48:00Z"/>
        </w:rPr>
      </w:pPr>
      <w:ins w:id="448" w:author="alang" w:date="2013-09-26T11:48:00Z">
        <w:r>
          <w:br w:type="page"/>
        </w:r>
      </w:ins>
    </w:p>
    <w:p w14:paraId="39004BF5" w14:textId="789C871B" w:rsidR="0031438A" w:rsidRDefault="0031438A">
      <w:pPr>
        <w:rPr>
          <w:ins w:id="449" w:author="alang" w:date="2013-09-26T11:48:00Z"/>
        </w:rPr>
      </w:pPr>
      <w:r>
        <w:rPr>
          <w:noProof/>
          <w:lang w:val="en-IE" w:eastAsia="en-IE"/>
        </w:rPr>
        <w:drawing>
          <wp:inline distT="0" distB="0" distL="0" distR="0" wp14:anchorId="27AE8979" wp14:editId="6DDCA18C">
            <wp:extent cx="5281295" cy="75018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281295" cy="7501890"/>
                    </a:xfrm>
                    <a:prstGeom prst="rect">
                      <a:avLst/>
                    </a:prstGeom>
                    <a:noFill/>
                    <a:ln>
                      <a:noFill/>
                    </a:ln>
                  </pic:spPr>
                </pic:pic>
              </a:graphicData>
            </a:graphic>
          </wp:inline>
        </w:drawing>
      </w:r>
    </w:p>
    <w:p w14:paraId="36533C4B" w14:textId="77777777" w:rsidR="00CD1867" w:rsidRDefault="00CD1867">
      <w:pPr>
        <w:rPr>
          <w:ins w:id="450" w:author="alang" w:date="2013-09-26T11:48:00Z"/>
        </w:rPr>
      </w:pPr>
    </w:p>
    <w:p w14:paraId="766A8FCA" w14:textId="77777777" w:rsidR="00CD1867" w:rsidRDefault="00CD1867">
      <w:pPr>
        <w:rPr>
          <w:ins w:id="451" w:author="alang" w:date="2013-09-26T11:48:00Z"/>
        </w:rPr>
      </w:pPr>
    </w:p>
    <w:p w14:paraId="49D816AF" w14:textId="00082E7D" w:rsidR="00CD1867" w:rsidRDefault="00CD1867">
      <w:pPr>
        <w:spacing w:before="0" w:after="0"/>
        <w:rPr>
          <w:ins w:id="452" w:author="alang" w:date="2013-09-26T11:48:00Z"/>
        </w:rPr>
      </w:pPr>
      <w:ins w:id="453" w:author="alang" w:date="2013-09-26T11:48:00Z">
        <w:r>
          <w:br w:type="page"/>
        </w:r>
      </w:ins>
    </w:p>
    <w:p w14:paraId="26C5AF1B" w14:textId="77777777" w:rsidR="00CD1867" w:rsidRDefault="00CD1867" w:rsidP="00CD1867">
      <w:pPr>
        <w:pStyle w:val="BodyText"/>
        <w:rPr>
          <w:ins w:id="454" w:author="alang" w:date="2013-09-26T11:48:00Z"/>
        </w:rPr>
      </w:pPr>
      <w:ins w:id="455" w:author="alang" w:date="2013-09-26T11:48:00Z">
        <w:r>
          <w:t>Time of Emission (TOE) of the eLoran signal from a station is defined as the start of the first pulse of a pulse group.</w:t>
        </w:r>
      </w:ins>
    </w:p>
    <w:p w14:paraId="08DB69E4" w14:textId="77777777" w:rsidR="00CD1867" w:rsidRDefault="00CD1867" w:rsidP="00CD1867">
      <w:pPr>
        <w:pStyle w:val="BodyText"/>
        <w:rPr>
          <w:ins w:id="456" w:author="alang" w:date="2013-09-26T11:48:00Z"/>
        </w:rPr>
      </w:pPr>
      <w:ins w:id="457" w:author="alang" w:date="2013-09-26T11:48:00Z">
        <w:r>
          <w:t>Emission Delay (</w:t>
        </w:r>
        <w:commentRangeStart w:id="458"/>
        <w:r>
          <w:t>ED</w:t>
        </w:r>
        <w:commentRangeEnd w:id="458"/>
        <w:r>
          <w:rPr>
            <w:rStyle w:val="CommentReference"/>
          </w:rPr>
          <w:commentReference w:id="458"/>
        </w:r>
        <w:r>
          <w:t>) is defined as the difference between the master station’s TOE and the secondary station’s TOE in the same Group Repetition Interval (GRI). The definition of ED implies that the standard deviation of ED is a measure of how well a secondary station is time synchronised.</w:t>
        </w:r>
      </w:ins>
    </w:p>
    <w:p w14:paraId="54EC14DA" w14:textId="77777777" w:rsidR="00CD1867" w:rsidRPr="00F92C80" w:rsidRDefault="00CD1867"/>
    <w:sectPr w:rsidR="00CD1867"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0" w:author="Jiwon" w:date="2013-09-26T12:18:00Z" w:initials="J">
    <w:p w14:paraId="423056EF" w14:textId="3C763064" w:rsidR="001D79CC" w:rsidRDefault="001D79CC">
      <w:pPr>
        <w:pStyle w:val="CommentText"/>
      </w:pPr>
      <w:r>
        <w:rPr>
          <w:rStyle w:val="CommentReference"/>
        </w:rPr>
        <w:annotationRef/>
      </w:r>
      <w:r>
        <w:t xml:space="preserve">This number is not specified in IMO A.1046(27), but Appendix 2 of IMO A.915(22) has this number for GNSS.   </w:t>
      </w:r>
    </w:p>
    <w:p w14:paraId="708F171A" w14:textId="77777777" w:rsidR="001D79CC" w:rsidRDefault="001D79CC">
      <w:pPr>
        <w:pStyle w:val="CommentText"/>
      </w:pPr>
    </w:p>
    <w:p w14:paraId="1D2B2E0B" w14:textId="1C921AF0" w:rsidR="001D79CC" w:rsidRDefault="001D79CC">
      <w:pPr>
        <w:pStyle w:val="CommentText"/>
      </w:pPr>
      <w:r>
        <w:t>AG: this is related to the level of accuracy required, but is this right for eLoran?</w:t>
      </w:r>
    </w:p>
  </w:comment>
  <w:comment w:id="78" w:author="Jiwon" w:date="2013-09-26T12:18:00Z" w:initials="J">
    <w:p w14:paraId="3B58F281" w14:textId="0BD3BE18" w:rsidR="001D79CC" w:rsidRDefault="001D79CC">
      <w:pPr>
        <w:pStyle w:val="CommentText"/>
      </w:pPr>
      <w:r>
        <w:rPr>
          <w:rStyle w:val="CommentReference"/>
        </w:rPr>
        <w:annotationRef/>
      </w:r>
      <w:r>
        <w:t>eLoran?</w:t>
      </w:r>
    </w:p>
  </w:comment>
  <w:comment w:id="83" w:author="Jiwon" w:date="2013-09-26T12:18:00Z" w:initials="J">
    <w:p w14:paraId="5530630D" w14:textId="1EA51189" w:rsidR="001D79CC" w:rsidRDefault="001D79CC">
      <w:pPr>
        <w:pStyle w:val="CommentText"/>
      </w:pPr>
      <w:r>
        <w:rPr>
          <w:rStyle w:val="CommentReference"/>
        </w:rPr>
        <w:annotationRef/>
      </w:r>
      <w:r>
        <w:t>eLoran?</w:t>
      </w:r>
    </w:p>
  </w:comment>
  <w:comment w:id="84" w:author="Jiwon" w:date="2013-09-26T12:18:00Z" w:initials="J">
    <w:p w14:paraId="540B60AB" w14:textId="3D9F9E33" w:rsidR="001D79CC" w:rsidRDefault="001D79CC">
      <w:pPr>
        <w:pStyle w:val="CommentText"/>
      </w:pPr>
      <w:r>
        <w:rPr>
          <w:rStyle w:val="CommentReference"/>
        </w:rPr>
        <w:annotationRef/>
      </w:r>
      <w:r>
        <w:t>‘standard zero crossing’ or ‘third positive zero crossing’ or ‘sixth zero crossing’ would be more precise.</w:t>
      </w:r>
    </w:p>
  </w:comment>
  <w:comment w:id="86" w:author="Jiwon" w:date="2013-09-26T12:18:00Z" w:initials="J">
    <w:p w14:paraId="3D9E6433" w14:textId="487AE814" w:rsidR="001D79CC" w:rsidRDefault="001D79CC">
      <w:pPr>
        <w:pStyle w:val="CommentText"/>
      </w:pPr>
      <w:r>
        <w:rPr>
          <w:rStyle w:val="CommentReference"/>
        </w:rPr>
        <w:annotationRef/>
      </w:r>
      <w:r>
        <w:t>eLoran?</w:t>
      </w:r>
    </w:p>
  </w:comment>
  <w:comment w:id="87" w:author="Jiwon" w:date="2013-09-26T12:18:00Z" w:initials="J">
    <w:p w14:paraId="75D0D5A4" w14:textId="10C640DB" w:rsidR="001D79CC" w:rsidRDefault="001D79CC">
      <w:pPr>
        <w:pStyle w:val="CommentText"/>
      </w:pPr>
      <w:r>
        <w:rPr>
          <w:rStyle w:val="CommentReference"/>
        </w:rPr>
        <w:annotationRef/>
      </w:r>
      <w:r>
        <w:t>Does the “latter parts” mean “after the standard zero crossing point” in order not to affect the navigation part of the signal?</w:t>
      </w:r>
      <w:r>
        <w:br/>
        <w:t>I think this would be necessary for backward compatibility with Loran-C receivers, but I’m not sure if this is absolutely required for the backward compatibility.</w:t>
      </w:r>
    </w:p>
  </w:comment>
  <w:comment w:id="95" w:author="Jiwon" w:date="2013-09-26T12:18:00Z" w:initials="J">
    <w:p w14:paraId="1EB6F050" w14:textId="66BBF21F" w:rsidR="001D79CC" w:rsidRDefault="001D79CC">
      <w:pPr>
        <w:pStyle w:val="CommentText"/>
      </w:pPr>
      <w:r>
        <w:rPr>
          <w:rStyle w:val="CommentReference"/>
        </w:rPr>
        <w:annotationRef/>
      </w:r>
      <w:r>
        <w:t xml:space="preserve">I think this subsection could be a part of the Section 3.2. </w:t>
      </w:r>
    </w:p>
  </w:comment>
  <w:comment w:id="103" w:author="Jiwon" w:date="2013-09-26T12:18:00Z" w:initials="J">
    <w:p w14:paraId="7797D680" w14:textId="52D6F0EB" w:rsidR="001D79CC" w:rsidRDefault="001D79CC">
      <w:pPr>
        <w:pStyle w:val="CommentText"/>
      </w:pPr>
      <w:r>
        <w:rPr>
          <w:rStyle w:val="CommentReference"/>
        </w:rPr>
        <w:annotationRef/>
      </w:r>
      <w:r>
        <w:t>Figure caption? May be good to indicate the standard zero crossing point in this figure. Fig. 3.2 of the RTCM eLoran document looks good for this purpose.</w:t>
      </w:r>
    </w:p>
  </w:comment>
  <w:comment w:id="105" w:author="alang" w:date="2013-09-26T12:18:00Z" w:initials="AG">
    <w:p w14:paraId="5D46707D" w14:textId="4514795B" w:rsidR="00251EDC" w:rsidRDefault="00251EDC">
      <w:pPr>
        <w:pStyle w:val="CommentText"/>
      </w:pPr>
      <w:r>
        <w:rPr>
          <w:rStyle w:val="CommentReference"/>
        </w:rPr>
        <w:annotationRef/>
      </w:r>
      <w:r>
        <w:t>How are leap seconds handled?  Is there a</w:t>
      </w:r>
      <w:r w:rsidR="00024F04">
        <w:rPr>
          <w:vanish/>
        </w:rPr>
        <w:t>D</w:t>
      </w:r>
      <w:r w:rsidR="00B5512A">
        <w:t>coordinated eLoran system time somewhere?</w:t>
      </w:r>
      <w:r w:rsidR="00024F04">
        <w:rPr>
          <w:vanish/>
        </w:rPr>
        <w:t>o we need to reference backwards compatability with Loran Cppropriate security aspects considered. nd provide ASF correction in</w:t>
      </w:r>
    </w:p>
  </w:comment>
  <w:comment w:id="110" w:author="Jiwon" w:date="2013-09-26T12:18:00Z" w:initials="J">
    <w:p w14:paraId="567DC745" w14:textId="1962B617" w:rsidR="001D79CC" w:rsidRDefault="001D79CC">
      <w:pPr>
        <w:pStyle w:val="CommentText"/>
      </w:pPr>
      <w:r>
        <w:rPr>
          <w:rStyle w:val="CommentReference"/>
        </w:rPr>
        <w:annotationRef/>
      </w:r>
      <w:r>
        <w:t>I don’t see a reason to define TOE and ED here. These terms are not used to explain ‘Time Synchronization’.</w:t>
      </w:r>
    </w:p>
  </w:comment>
  <w:comment w:id="111" w:author="Jiwon" w:date="2013-09-26T12:18:00Z" w:initials="J">
    <w:p w14:paraId="69701197" w14:textId="0B6ED00A" w:rsidR="001D79CC" w:rsidRDefault="001D79CC">
      <w:pPr>
        <w:pStyle w:val="CommentText"/>
      </w:pPr>
      <w:r>
        <w:rPr>
          <w:rStyle w:val="CommentReference"/>
        </w:rPr>
        <w:annotationRef/>
      </w:r>
      <w:r>
        <w:t>Exactly which document in the reference?</w:t>
      </w:r>
    </w:p>
  </w:comment>
  <w:comment w:id="113" w:author="Jiwon" w:date="2013-09-26T12:18:00Z" w:initials="J">
    <w:p w14:paraId="68DD3F73" w14:textId="1A5035AE" w:rsidR="001D79CC" w:rsidRDefault="001D79CC">
      <w:pPr>
        <w:pStyle w:val="CommentText"/>
      </w:pPr>
      <w:r>
        <w:rPr>
          <w:rStyle w:val="CommentReference"/>
        </w:rPr>
        <w:annotationRef/>
      </w:r>
      <w:r>
        <w:rPr>
          <w:rStyle w:val="CommentReference"/>
        </w:rPr>
        <w:t>I guess ‘e</w:t>
      </w:r>
      <w:r>
        <w:t>xponentially weighted moving average’ to be more descriptive.</w:t>
      </w:r>
      <w:r w:rsidR="00B5512A">
        <w:t xml:space="preserve">  AG to check with PW</w:t>
      </w:r>
    </w:p>
  </w:comment>
  <w:comment w:id="116" w:author="Jiwon" w:date="2013-09-26T12:18:00Z" w:initials="J">
    <w:p w14:paraId="122803CB" w14:textId="4BC9D856" w:rsidR="001D79CC" w:rsidRDefault="001D79CC">
      <w:pPr>
        <w:pStyle w:val="CommentText"/>
      </w:pPr>
      <w:r>
        <w:t>‘</w:t>
      </w:r>
      <w:r>
        <w:rPr>
          <w:rStyle w:val="CommentReference"/>
        </w:rPr>
        <w:annotationRef/>
      </w:r>
      <w:r>
        <w:t>and Approach’ singular would be better?</w:t>
      </w:r>
    </w:p>
    <w:p w14:paraId="2D51EEE2" w14:textId="77777777" w:rsidR="001D79CC" w:rsidRDefault="001D79CC">
      <w:pPr>
        <w:pStyle w:val="CommentText"/>
      </w:pPr>
    </w:p>
    <w:p w14:paraId="3B460FF8" w14:textId="27E11FF0" w:rsidR="001D79CC" w:rsidRDefault="001D79CC">
      <w:pPr>
        <w:pStyle w:val="CommentText"/>
      </w:pPr>
      <w:r>
        <w:t>AG – We could use the text as above in the table or just leave it as maritime receiver requirement?</w:t>
      </w:r>
    </w:p>
  </w:comment>
  <w:comment w:id="127" w:author="alang" w:date="2013-09-26T12:18:00Z" w:initials="AG">
    <w:p w14:paraId="15925338" w14:textId="45D0764D" w:rsidR="00A21C43" w:rsidRDefault="00A21C43">
      <w:pPr>
        <w:pStyle w:val="CommentText"/>
      </w:pPr>
      <w:r>
        <w:rPr>
          <w:rStyle w:val="CommentReference"/>
        </w:rPr>
        <w:annotationRef/>
      </w:r>
      <w:r>
        <w:t>Need to define the minimum message contents, and then what is optional.</w:t>
      </w:r>
    </w:p>
  </w:comment>
  <w:comment w:id="129" w:author="Jiwon" w:date="2013-09-26T12:18:00Z" w:initials="J">
    <w:p w14:paraId="197D31C9" w14:textId="54B61DA1" w:rsidR="001D79CC" w:rsidRDefault="001D79CC">
      <w:pPr>
        <w:pStyle w:val="CommentText"/>
      </w:pPr>
      <w:r>
        <w:rPr>
          <w:rStyle w:val="CommentReference"/>
        </w:rPr>
        <w:annotationRef/>
      </w:r>
      <w:r>
        <w:t>‘Leap second offsets between eLoran system time and UTC’ would be more descriptive as in the RTCM eLoran document.</w:t>
      </w:r>
    </w:p>
  </w:comment>
  <w:comment w:id="132" w:author="Jiwon" w:date="2013-09-26T12:18:00Z" w:initials="J">
    <w:p w14:paraId="3C823BDB" w14:textId="6D801CC3" w:rsidR="001D79CC" w:rsidRDefault="001D79CC">
      <w:pPr>
        <w:pStyle w:val="CommentText"/>
      </w:pPr>
      <w:r>
        <w:rPr>
          <w:rStyle w:val="CommentReference"/>
        </w:rPr>
        <w:annotationRef/>
      </w:r>
      <w:r>
        <w:t>ASF?</w:t>
      </w:r>
    </w:p>
  </w:comment>
  <w:comment w:id="152" w:author="alang" w:date="2013-09-26T12:18:00Z" w:initials="AG">
    <w:p w14:paraId="70F4A612" w14:textId="15092704" w:rsidR="00B314D7" w:rsidRDefault="00B314D7">
      <w:pPr>
        <w:pStyle w:val="CommentText"/>
      </w:pPr>
      <w:r>
        <w:rPr>
          <w:rStyle w:val="CommentReference"/>
        </w:rPr>
        <w:annotationRef/>
      </w:r>
      <w:r>
        <w:t>Ref to why ASF are needed and what they are.</w:t>
      </w:r>
    </w:p>
  </w:comment>
  <w:comment w:id="159" w:author="Jiwon" w:date="2013-09-26T12:18:00Z" w:initials="J">
    <w:p w14:paraId="34F18B15" w14:textId="7F1F6863" w:rsidR="001D79CC" w:rsidRDefault="001D79CC">
      <w:pPr>
        <w:pStyle w:val="CommentText"/>
      </w:pPr>
      <w:r>
        <w:rPr>
          <w:rStyle w:val="CommentReference"/>
        </w:rPr>
        <w:annotationRef/>
      </w:r>
      <w:r>
        <w:t>I’m curious of the answer for this question. I thought ASF survey is just one-time effort. Is my thought correct?</w:t>
      </w:r>
    </w:p>
    <w:p w14:paraId="316D3031" w14:textId="77777777" w:rsidR="001D79CC" w:rsidRDefault="001D79CC">
      <w:pPr>
        <w:pStyle w:val="CommentText"/>
      </w:pPr>
    </w:p>
    <w:p w14:paraId="44DEA6F6" w14:textId="16C73D9E" w:rsidR="001D79CC" w:rsidRDefault="001D79CC">
      <w:pPr>
        <w:pStyle w:val="CommentText"/>
      </w:pPr>
      <w:r>
        <w:t>AG: yes – this was a placeholder for me to note that when formatting the document.  That said, if ASF measurements are taken in an area which then doesn’t have a Dloran reference station, will they need checking after a set number of years?</w:t>
      </w:r>
    </w:p>
  </w:comment>
  <w:comment w:id="161" w:author="Jiwon" w:date="2013-09-26T12:18:00Z" w:initials="J">
    <w:p w14:paraId="6B477EF3" w14:textId="3A118226" w:rsidR="001D79CC" w:rsidRDefault="001D79CC">
      <w:pPr>
        <w:pStyle w:val="CommentText"/>
      </w:pPr>
      <w:r>
        <w:rPr>
          <w:rStyle w:val="CommentReference"/>
        </w:rPr>
        <w:annotationRef/>
      </w:r>
      <w:r>
        <w:t>‘Differential eLoran reference stations’ would be a better title.</w:t>
      </w:r>
    </w:p>
  </w:comment>
  <w:comment w:id="186" w:author="Jiwon" w:date="2013-09-26T12:18:00Z" w:initials="J">
    <w:p w14:paraId="1AE53D8B" w14:textId="34489C19" w:rsidR="001D79CC" w:rsidRDefault="001D79CC">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196" w:author="Jiwon" w:date="2013-09-26T12:18:00Z" w:initials="J">
    <w:p w14:paraId="7911E203" w14:textId="2C458A70" w:rsidR="001D79CC" w:rsidRDefault="001D79CC">
      <w:pPr>
        <w:pStyle w:val="CommentText"/>
      </w:pPr>
      <w:r>
        <w:rPr>
          <w:rStyle w:val="CommentReference"/>
        </w:rPr>
        <w:annotationRef/>
      </w:r>
      <w:r>
        <w:t>If this subsection tries to explain the reference stations and monitor sites, the title could be ‘Differential eLoran reference stations and integrity monitors’.</w:t>
      </w:r>
    </w:p>
  </w:comment>
  <w:comment w:id="248" w:author="Jiwon" w:date="2013-09-26T12:18:00Z" w:initials="J">
    <w:p w14:paraId="1D698CA1" w14:textId="44C60610" w:rsidR="001D79CC" w:rsidRDefault="001D79CC">
      <w:pPr>
        <w:pStyle w:val="CommentText"/>
      </w:pPr>
      <w:r>
        <w:rPr>
          <w:rStyle w:val="CommentReference"/>
        </w:rPr>
        <w:annotationRef/>
      </w:r>
      <w:r>
        <w:t>are</w:t>
      </w:r>
    </w:p>
  </w:comment>
  <w:comment w:id="251" w:author="Jiwon" w:date="2013-09-26T12:18:00Z" w:initials="J">
    <w:p w14:paraId="7BE36542" w14:textId="18C427CC" w:rsidR="001D79CC" w:rsidRDefault="001D79CC">
      <w:pPr>
        <w:pStyle w:val="CommentText"/>
      </w:pPr>
      <w:r>
        <w:rPr>
          <w:rStyle w:val="CommentReference"/>
        </w:rPr>
        <w:annotationRef/>
      </w:r>
      <w:r>
        <w:t>‘service provider’ for consistency with other parts of this document.</w:t>
      </w:r>
    </w:p>
  </w:comment>
  <w:comment w:id="261" w:author="Jiwon" w:date="2013-09-26T12:26:00Z" w:initials="J">
    <w:p w14:paraId="139A4FC4" w14:textId="77777777" w:rsidR="00CF7F8C" w:rsidRDefault="00CF7F8C" w:rsidP="00CF7F8C">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278" w:author="Jiwon" w:date="2013-09-26T12:18:00Z" w:initials="J">
    <w:p w14:paraId="014C172B" w14:textId="5EB17E47" w:rsidR="001D79CC" w:rsidRDefault="001D79CC">
      <w:pPr>
        <w:pStyle w:val="CommentText"/>
      </w:pPr>
      <w:r>
        <w:rPr>
          <w:rStyle w:val="CommentReference"/>
        </w:rPr>
        <w:annotationRef/>
      </w:r>
      <w:r>
        <w:rPr>
          <w:rStyle w:val="CommentReference"/>
        </w:rPr>
        <w:t xml:space="preserve">I guess ‘transmitting station’ </w:t>
      </w:r>
    </w:p>
  </w:comment>
  <w:comment w:id="279" w:author="Jiwon" w:date="2013-09-26T12:18:00Z" w:initials="J">
    <w:p w14:paraId="5A46619A" w14:textId="06594ED5" w:rsidR="001D79CC" w:rsidRDefault="001D79CC">
      <w:pPr>
        <w:pStyle w:val="CommentText"/>
      </w:pPr>
      <w:r>
        <w:rPr>
          <w:rStyle w:val="CommentReference"/>
        </w:rPr>
        <w:annotationRef/>
      </w:r>
      <w:r>
        <w:t>‘control centre’ would be better.</w:t>
      </w:r>
    </w:p>
  </w:comment>
  <w:comment w:id="280" w:author="Jiwon" w:date="2013-09-26T12:18:00Z" w:initials="J">
    <w:p w14:paraId="2B31E559" w14:textId="537E487B" w:rsidR="001D79CC" w:rsidRDefault="001D79CC">
      <w:pPr>
        <w:pStyle w:val="CommentText"/>
      </w:pPr>
      <w:r>
        <w:rPr>
          <w:rStyle w:val="CommentReference"/>
        </w:rPr>
        <w:annotationRef/>
      </w:r>
      <w:r>
        <w:t>Station? Differential station or integrity monitor?</w:t>
      </w:r>
    </w:p>
  </w:comment>
  <w:comment w:id="281" w:author="Jiwon" w:date="2013-09-26T12:18:00Z" w:initials="J">
    <w:p w14:paraId="09BEF441" w14:textId="69CEB783" w:rsidR="001D79CC" w:rsidRDefault="001D79CC">
      <w:pPr>
        <w:pStyle w:val="CommentText"/>
      </w:pPr>
      <w:r>
        <w:rPr>
          <w:rStyle w:val="CommentReference"/>
        </w:rPr>
        <w:annotationRef/>
      </w:r>
      <w:r>
        <w:rPr>
          <w:rStyle w:val="CommentReference"/>
        </w:rPr>
        <w:t>c</w:t>
      </w:r>
      <w:r>
        <w:t>ontrol centre</w:t>
      </w:r>
    </w:p>
  </w:comment>
  <w:comment w:id="283" w:author="Jiwon" w:date="2013-09-26T12:18:00Z" w:initials="J">
    <w:p w14:paraId="2EAF7FF6" w14:textId="524A0990" w:rsidR="001D79CC" w:rsidRDefault="001D79CC">
      <w:pPr>
        <w:pStyle w:val="CommentText"/>
      </w:pPr>
      <w:r>
        <w:rPr>
          <w:rStyle w:val="CommentReference"/>
        </w:rPr>
        <w:annotationRef/>
      </w:r>
      <w:r>
        <w:t>service providers</w:t>
      </w:r>
    </w:p>
  </w:comment>
  <w:comment w:id="284" w:author="Jiwon" w:date="2013-09-26T12:18:00Z" w:initials="J">
    <w:p w14:paraId="2D100635" w14:textId="2FC75FDD" w:rsidR="001D79CC" w:rsidRDefault="001D79CC">
      <w:pPr>
        <w:pStyle w:val="CommentText"/>
      </w:pPr>
      <w:r>
        <w:rPr>
          <w:rStyle w:val="CommentReference"/>
        </w:rPr>
        <w:annotationRef/>
      </w:r>
      <w:r>
        <w:t>The standard message types are not described in Section 1.</w:t>
      </w:r>
    </w:p>
  </w:comment>
  <w:comment w:id="285" w:author="Jiwon" w:date="2013-09-26T12:18:00Z" w:initials="J">
    <w:p w14:paraId="0EB56506" w14:textId="23B3583B" w:rsidR="001D79CC" w:rsidRDefault="001D79CC">
      <w:pPr>
        <w:pStyle w:val="CommentText"/>
      </w:pPr>
      <w:r>
        <w:rPr>
          <w:rStyle w:val="CommentReference"/>
        </w:rPr>
        <w:annotationRef/>
      </w:r>
      <w:r>
        <w:t>Title of this table? The presentation of this table could be improved.</w:t>
      </w:r>
    </w:p>
  </w:comment>
  <w:comment w:id="286" w:author="Jiwon" w:date="2013-09-26T12:18:00Z" w:initials="J">
    <w:p w14:paraId="641411B3" w14:textId="620B0265" w:rsidR="001D79CC" w:rsidRDefault="001D79CC">
      <w:pPr>
        <w:pStyle w:val="CommentText"/>
      </w:pPr>
      <w:r>
        <w:rPr>
          <w:rStyle w:val="CommentReference"/>
        </w:rPr>
        <w:annotationRef/>
      </w:r>
      <w:r>
        <w:t>Such document? What kind of document?</w:t>
      </w:r>
    </w:p>
  </w:comment>
  <w:comment w:id="287" w:author="Jiwon" w:date="2013-09-26T12:18:00Z" w:initials="J">
    <w:p w14:paraId="5B67D16E" w14:textId="5E3211D2" w:rsidR="001D79CC" w:rsidRDefault="001D79CC">
      <w:pPr>
        <w:pStyle w:val="CommentText"/>
      </w:pPr>
      <w:r>
        <w:rPr>
          <w:rStyle w:val="CommentReference"/>
        </w:rPr>
        <w:annotationRef/>
      </w:r>
      <w:r>
        <w:rPr>
          <w:rStyle w:val="CommentReference"/>
        </w:rPr>
        <w:t>s</w:t>
      </w:r>
      <w:r>
        <w:t>ervice provider</w:t>
      </w:r>
    </w:p>
  </w:comment>
  <w:comment w:id="288" w:author="Jiwon" w:date="2013-09-26T12:18:00Z" w:initials="J">
    <w:p w14:paraId="41E295E8" w14:textId="3AC2798C" w:rsidR="001D79CC" w:rsidRDefault="001D79CC">
      <w:pPr>
        <w:pStyle w:val="CommentText"/>
      </w:pPr>
      <w:r>
        <w:rPr>
          <w:rStyle w:val="CommentReference"/>
        </w:rPr>
        <w:annotationRef/>
      </w:r>
      <w:r>
        <w:t>service provider</w:t>
      </w:r>
    </w:p>
  </w:comment>
  <w:comment w:id="289" w:author="Jiwon" w:date="2013-09-26T12:18:00Z" w:initials="J">
    <w:p w14:paraId="51BDBCE3" w14:textId="7445561C" w:rsidR="001D79CC" w:rsidRDefault="001D79CC">
      <w:pPr>
        <w:pStyle w:val="CommentText"/>
      </w:pPr>
      <w:r>
        <w:rPr>
          <w:rStyle w:val="CommentReference"/>
        </w:rPr>
        <w:annotationRef/>
      </w:r>
      <w:r>
        <w:t>service providers</w:t>
      </w:r>
    </w:p>
  </w:comment>
  <w:comment w:id="290" w:author="Jiwon" w:date="2013-09-26T12:18:00Z" w:initials="J">
    <w:p w14:paraId="23057193" w14:textId="751A265E" w:rsidR="001D79CC" w:rsidRDefault="001D79CC">
      <w:pPr>
        <w:pStyle w:val="CommentText"/>
      </w:pPr>
      <w:r>
        <w:rPr>
          <w:rStyle w:val="CommentReference"/>
        </w:rPr>
        <w:annotationRef/>
      </w:r>
      <w:r>
        <w:t>service provider</w:t>
      </w:r>
    </w:p>
  </w:comment>
  <w:comment w:id="301" w:author="Jiwon" w:date="2013-09-26T12:18:00Z" w:initials="J">
    <w:p w14:paraId="0B037A1D" w14:textId="6CCA1FBA" w:rsidR="001D79CC" w:rsidRDefault="001D79CC">
      <w:pPr>
        <w:pStyle w:val="CommentText"/>
      </w:pPr>
      <w:r>
        <w:rPr>
          <w:rStyle w:val="CommentReference"/>
        </w:rPr>
        <w:annotationRef/>
      </w:r>
      <w:r>
        <w:t>‘integrity’ is missing.</w:t>
      </w:r>
    </w:p>
  </w:comment>
  <w:comment w:id="303" w:author="Jiwon" w:date="2013-09-26T12:18:00Z" w:initials="J">
    <w:p w14:paraId="1BEE1A0A" w14:textId="0C735FC7" w:rsidR="001D79CC" w:rsidRDefault="001D79CC">
      <w:pPr>
        <w:pStyle w:val="CommentText"/>
      </w:pPr>
      <w:r>
        <w:rPr>
          <w:rStyle w:val="CommentReference"/>
        </w:rPr>
        <w:annotationRef/>
      </w:r>
      <w:r>
        <w:br/>
        <w:t xml:space="preserve">ITU-R M.589-3 </w:t>
      </w:r>
      <w:r>
        <w:br/>
        <w:t>“</w:t>
      </w:r>
      <w:r w:rsidRPr="005159DD">
        <w:t>The S/N at the boundary of the coverage area is typically –10 dB.</w:t>
      </w:r>
      <w:r>
        <w:t>”</w:t>
      </w:r>
    </w:p>
  </w:comment>
  <w:comment w:id="306" w:author="Jiwon" w:date="2013-09-26T12:18:00Z" w:initials="J">
    <w:p w14:paraId="667F9340" w14:textId="47038AE2" w:rsidR="001D79CC" w:rsidRDefault="001D79CC">
      <w:pPr>
        <w:pStyle w:val="CommentText"/>
      </w:pPr>
      <w:r>
        <w:rPr>
          <w:rStyle w:val="CommentReference"/>
        </w:rPr>
        <w:annotationRef/>
      </w:r>
      <w:r>
        <w:t>‘frequency’ would be better.</w:t>
      </w:r>
    </w:p>
  </w:comment>
  <w:comment w:id="307" w:author="Jiwon" w:date="2013-09-26T12:18:00Z" w:initials="J">
    <w:p w14:paraId="0648E715" w14:textId="649D53CE" w:rsidR="001D79CC" w:rsidRDefault="001D79CC">
      <w:pPr>
        <w:pStyle w:val="CommentText"/>
      </w:pPr>
      <w:r>
        <w:rPr>
          <w:rStyle w:val="CommentReference"/>
        </w:rPr>
        <w:annotationRef/>
      </w:r>
      <w:r>
        <w:t>3 hour? Or 15 minute?</w:t>
      </w:r>
    </w:p>
  </w:comment>
  <w:comment w:id="308" w:author="Jiwon" w:date="2013-09-26T12:18:00Z" w:initials="J">
    <w:p w14:paraId="58254580" w14:textId="2D3ECE5A" w:rsidR="001D79CC" w:rsidRDefault="001D79CC">
      <w:pPr>
        <w:pStyle w:val="CommentText"/>
      </w:pPr>
      <w:r>
        <w:rPr>
          <w:rStyle w:val="CommentReference"/>
        </w:rPr>
        <w:annotationRef/>
      </w:r>
      <w:r>
        <w:t>Needs to be revised</w:t>
      </w:r>
    </w:p>
  </w:comment>
  <w:comment w:id="309" w:author="Jiwon" w:date="2013-09-26T12:18:00Z" w:initials="J">
    <w:p w14:paraId="6B06A538" w14:textId="42403FCF" w:rsidR="001D79CC" w:rsidRDefault="001D79CC">
      <w:pPr>
        <w:pStyle w:val="CommentText"/>
      </w:pPr>
      <w:r>
        <w:rPr>
          <w:rStyle w:val="CommentReference"/>
        </w:rPr>
        <w:annotationRef/>
      </w:r>
      <w:r>
        <w:t>Events? Or failures?</w:t>
      </w:r>
    </w:p>
  </w:comment>
  <w:comment w:id="310" w:author="Jiwon" w:date="2013-09-26T12:18:00Z" w:initials="J">
    <w:p w14:paraId="72394A08" w14:textId="32F7E486" w:rsidR="001D79CC" w:rsidRDefault="001D79CC">
      <w:pPr>
        <w:pStyle w:val="CommentText"/>
      </w:pPr>
      <w:r>
        <w:rPr>
          <w:rStyle w:val="CommentReference"/>
        </w:rPr>
        <w:annotationRef/>
      </w:r>
      <w:r>
        <w:t>Incomplete sentense</w:t>
      </w:r>
    </w:p>
  </w:comment>
  <w:comment w:id="311" w:author="Jiwon" w:date="2013-09-26T12:18:00Z" w:initials="J">
    <w:p w14:paraId="47664F72" w14:textId="70761981" w:rsidR="001D79CC" w:rsidRDefault="001D79CC">
      <w:pPr>
        <w:pStyle w:val="CommentText"/>
      </w:pPr>
      <w:r>
        <w:rPr>
          <w:rStyle w:val="CommentReference"/>
        </w:rPr>
        <w:annotationRef/>
      </w:r>
      <w:r>
        <w:t>3 hours? Or 15 minutes?</w:t>
      </w:r>
    </w:p>
  </w:comment>
  <w:comment w:id="312" w:author="Jiwon" w:date="2013-09-26T12:18:00Z" w:initials="J">
    <w:p w14:paraId="7DBD6591" w14:textId="060C6FBB" w:rsidR="001D79CC" w:rsidRDefault="001D79CC">
      <w:pPr>
        <w:pStyle w:val="CommentText"/>
      </w:pPr>
      <w:r>
        <w:rPr>
          <w:rStyle w:val="CommentReference"/>
        </w:rPr>
        <w:annotationRef/>
      </w:r>
      <w:r>
        <w:t xml:space="preserve">What is the purpose of this sentence? </w:t>
      </w:r>
    </w:p>
  </w:comment>
  <w:comment w:id="315" w:author="Jiwon" w:date="2013-09-26T12:18:00Z" w:initials="J">
    <w:p w14:paraId="767F44E9" w14:textId="5FACBC50" w:rsidR="001D79CC" w:rsidRDefault="001D79CC">
      <w:pPr>
        <w:pStyle w:val="CommentText"/>
      </w:pPr>
      <w:r>
        <w:rPr>
          <w:rStyle w:val="CommentReference"/>
        </w:rPr>
        <w:annotationRef/>
      </w:r>
      <w:r>
        <w:rPr>
          <w:rStyle w:val="CommentReference"/>
        </w:rPr>
        <w:t>‘d</w:t>
      </w:r>
      <w:r>
        <w:t xml:space="preserve">ifferential eLoran corrections are’ </w:t>
      </w:r>
    </w:p>
  </w:comment>
  <w:comment w:id="316" w:author="Jiwon" w:date="2013-09-26T12:18:00Z" w:initials="J">
    <w:p w14:paraId="00C13A22" w14:textId="73EAC6D2" w:rsidR="001D79CC" w:rsidRDefault="001D79CC">
      <w:pPr>
        <w:pStyle w:val="CommentText"/>
      </w:pPr>
      <w:r>
        <w:rPr>
          <w:rStyle w:val="CommentReference"/>
        </w:rPr>
        <w:annotationRef/>
      </w:r>
      <w:r>
        <w:t>20 m?  Or 10 m?</w:t>
      </w:r>
    </w:p>
  </w:comment>
  <w:comment w:id="317" w:author="Jiwon" w:date="2013-09-26T12:18:00Z" w:initials="J">
    <w:p w14:paraId="10DA6C1D" w14:textId="0463D082" w:rsidR="001D79CC" w:rsidRDefault="001D79CC">
      <w:pPr>
        <w:pStyle w:val="CommentText"/>
      </w:pPr>
      <w:r>
        <w:rPr>
          <w:rStyle w:val="CommentReference"/>
        </w:rPr>
        <w:annotationRef/>
      </w:r>
      <w:r>
        <w:t>‘alert limit’</w:t>
      </w:r>
    </w:p>
  </w:comment>
  <w:comment w:id="364" w:author="Jiwon" w:date="2013-09-26T12:18:00Z" w:initials="J">
    <w:p w14:paraId="02A5030C" w14:textId="3423B00A" w:rsidR="001D79CC" w:rsidRDefault="001D79CC">
      <w:pPr>
        <w:pStyle w:val="CommentText"/>
      </w:pPr>
      <w:r>
        <w:rPr>
          <w:rStyle w:val="CommentReference"/>
        </w:rPr>
        <w:annotationRef/>
      </w:r>
      <w:r>
        <w:t>I haven’t looked at the Appendices yet.</w:t>
      </w:r>
    </w:p>
  </w:comment>
  <w:comment w:id="458" w:author="Jiwon" w:date="2013-09-26T12:18:00Z" w:initials="J">
    <w:p w14:paraId="647A0374" w14:textId="77777777" w:rsidR="00CD1867" w:rsidRDefault="00CD1867" w:rsidP="00CD1867">
      <w:pPr>
        <w:pStyle w:val="CommentText"/>
      </w:pPr>
      <w:r>
        <w:rPr>
          <w:rStyle w:val="CommentReference"/>
        </w:rPr>
        <w:annotationRef/>
      </w:r>
      <w:r>
        <w:t>I don’t see a reason to define TOE and ED here. These terms are not used to explain ‘Time Synchronization’.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43596" w14:textId="77777777" w:rsidR="00F63DCD" w:rsidRDefault="00F63DCD" w:rsidP="003B55C6">
      <w:r>
        <w:separator/>
      </w:r>
    </w:p>
  </w:endnote>
  <w:endnote w:type="continuationSeparator" w:id="0">
    <w:p w14:paraId="2C53C870" w14:textId="77777777" w:rsidR="00F63DCD" w:rsidRDefault="00F63DCD"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Arial,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9B19" w14:textId="77777777" w:rsidR="001D79CC" w:rsidRDefault="001D79C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134DC75" w14:textId="77777777" w:rsidR="001D79CC" w:rsidRDefault="001D79C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97E6" w14:textId="77777777" w:rsidR="001D79CC" w:rsidRDefault="001D79CC">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897418">
      <w:rPr>
        <w:rStyle w:val="PageNumber"/>
        <w:noProof/>
        <w:lang w:val="en-US"/>
      </w:rPr>
      <w:t>27</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897418">
      <w:rPr>
        <w:rStyle w:val="PageNumber"/>
        <w:noProof/>
        <w:lang w:val="en-US"/>
      </w:rPr>
      <w:t>27</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295B3" w14:textId="77777777" w:rsidR="001D79CC" w:rsidRDefault="001D79CC">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D71A0" w14:textId="77777777" w:rsidR="00F63DCD" w:rsidRDefault="00F63DCD" w:rsidP="003B55C6">
      <w:r>
        <w:separator/>
      </w:r>
    </w:p>
  </w:footnote>
  <w:footnote w:type="continuationSeparator" w:id="0">
    <w:p w14:paraId="71EAA014" w14:textId="77777777" w:rsidR="00F63DCD" w:rsidRDefault="00F63DCD" w:rsidP="003B55C6">
      <w:r>
        <w:continuationSeparator/>
      </w:r>
    </w:p>
  </w:footnote>
  <w:footnote w:id="1">
    <w:p w14:paraId="568CC39D" w14:textId="77777777" w:rsidR="001D79CC" w:rsidRDefault="001D79CC" w:rsidP="00DB5BDC">
      <w:pPr>
        <w:autoSpaceDE w:val="0"/>
        <w:autoSpaceDN w:val="0"/>
        <w:adjustRightInd w:val="0"/>
      </w:pPr>
      <w:r>
        <w:rPr>
          <w:rStyle w:val="FootnoteReference"/>
          <w:sz w:val="18"/>
          <w:szCs w:val="18"/>
        </w:rPr>
        <w:footnoteRef/>
      </w:r>
      <w:r>
        <w:t xml:space="preserve"> </w:t>
      </w:r>
      <w:r>
        <w:rPr>
          <w:sz w:val="16"/>
          <w:szCs w:val="16"/>
        </w:rPr>
        <w:t xml:space="preserve">For high speed craft purposes the </w:t>
      </w:r>
      <w:r w:rsidRPr="003B0FE8">
        <w:rPr>
          <w:sz w:val="16"/>
          <w:szCs w:val="16"/>
          <w:highlight w:val="yellow"/>
          <w:rPrChange w:id="71" w:author="alang" w:date="2013-09-26T11:30:00Z">
            <w:rPr>
              <w:sz w:val="16"/>
              <w:szCs w:val="16"/>
            </w:rPr>
          </w:rPrChange>
        </w:rPr>
        <w:t>EUT</w:t>
      </w:r>
      <w:r>
        <w:rPr>
          <w:sz w:val="16"/>
          <w:szCs w:val="16"/>
        </w:rPr>
        <w:t xml:space="preserve"> has to provide an IEC 61162-2 interface with a position update rate of 2Hz.</w:t>
      </w:r>
    </w:p>
  </w:footnote>
  <w:footnote w:id="2">
    <w:p w14:paraId="713950D3" w14:textId="77777777" w:rsidR="001D79CC" w:rsidRDefault="001D79CC" w:rsidP="0065150E">
      <w:pPr>
        <w:pStyle w:val="FootnoteText"/>
      </w:pPr>
      <w:r>
        <w:rPr>
          <w:rStyle w:val="FootnoteReference"/>
        </w:rPr>
        <w:footnoteRef/>
      </w:r>
      <w:r>
        <w:t xml:space="preserve"> Refer to regional specific signal specification for type of the envisioned communication scheme   </w:t>
      </w:r>
    </w:p>
  </w:footnote>
  <w:footnote w:id="3">
    <w:p w14:paraId="3EDE92FB" w14:textId="77777777" w:rsidR="001D79CC" w:rsidRDefault="001D79CC"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4">
    <w:p w14:paraId="7BB98969" w14:textId="77777777" w:rsidR="001D79CC" w:rsidRDefault="001D79CC"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5">
    <w:p w14:paraId="17D9865F" w14:textId="77777777" w:rsidR="001D79CC" w:rsidRDefault="001D79CC" w:rsidP="0065150E">
      <w:pPr>
        <w:pStyle w:val="Default"/>
        <w:rPr>
          <w:sz w:val="16"/>
          <w:szCs w:val="16"/>
        </w:rPr>
      </w:pPr>
      <w:r>
        <w:rPr>
          <w:rStyle w:val="FootnoteReference"/>
          <w:sz w:val="16"/>
          <w:szCs w:val="16"/>
        </w:rPr>
        <w:footnoteRef/>
      </w:r>
      <w:r>
        <w:rPr>
          <w:sz w:val="16"/>
          <w:szCs w:val="16"/>
        </w:rPr>
        <w:t xml:space="preserve"> </w:t>
      </w:r>
      <w:r>
        <w:rPr>
          <w:i/>
          <w:iCs/>
          <w:sz w:val="16"/>
          <w:szCs w:val="16"/>
        </w:rPr>
        <w:t>Loran's Capability to Mitigate the Impact of a GPS Outage on GPS Position, Navigation, and Time Applications</w:t>
      </w:r>
      <w:r>
        <w:rPr>
          <w:sz w:val="16"/>
          <w:szCs w:val="16"/>
        </w:rPr>
        <w:t xml:space="preserve">; Prepared for the Federal Aviation Administration, Vice President for Technical Operations, Navigation Services Directorate; dated March 2004 </w:t>
      </w:r>
    </w:p>
  </w:footnote>
  <w:footnote w:id="6">
    <w:p w14:paraId="0F049C7E" w14:textId="77777777" w:rsidR="001D79CC" w:rsidRDefault="001D79CC" w:rsidP="0065150E">
      <w:pPr>
        <w:pStyle w:val="FootnoteText"/>
        <w:rPr>
          <w:rFonts w:ascii="Arial" w:hAnsi="Arial" w:cs="Arial"/>
          <w:sz w:val="16"/>
          <w:szCs w:val="16"/>
        </w:rPr>
      </w:pPr>
      <w:r>
        <w:rPr>
          <w:rStyle w:val="FootnoteReference"/>
        </w:rPr>
        <w:footnoteRef/>
      </w:r>
      <w:r>
        <w:t xml:space="preserve"> </w:t>
      </w:r>
      <w:r>
        <w:rPr>
          <w:sz w:val="16"/>
          <w:szCs w:val="16"/>
        </w:rPr>
        <w:t>The “Service Provider” is the organization that is responsible for transmission, monitoring, and control of the eLoran pulse.</w:t>
      </w:r>
    </w:p>
  </w:footnote>
  <w:footnote w:id="7">
    <w:p w14:paraId="3EF4472B"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8">
    <w:p w14:paraId="3C5B1BB5"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9">
    <w:p w14:paraId="0E42B57D"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10">
    <w:p w14:paraId="303941DF"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 note 6</w:t>
      </w:r>
    </w:p>
  </w:footnote>
  <w:footnote w:id="11">
    <w:p w14:paraId="1FA0CA1A" w14:textId="77777777" w:rsidR="001D79CC" w:rsidRDefault="001D79CC" w:rsidP="0065150E">
      <w:pPr>
        <w:pStyle w:val="FootnoteText"/>
        <w:ind w:left="120" w:hanging="12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For example, these sources could be the U.S. Naval Observatory (USNO), National Institute Standard and Technology (NIST), or Bureau International des Poids et Mesures</w:t>
      </w:r>
      <w:r>
        <w:rPr>
          <w:rFonts w:ascii="Arial" w:hAnsi="Arial" w:cs="Arial"/>
          <w:b/>
          <w:sz w:val="16"/>
          <w:szCs w:val="16"/>
        </w:rPr>
        <w:t xml:space="preserve"> </w:t>
      </w:r>
      <w:r>
        <w:rPr>
          <w:rFonts w:ascii="Arial" w:hAnsi="Arial" w:cs="Arial"/>
          <w:sz w:val="16"/>
          <w:szCs w:val="16"/>
        </w:rPr>
        <w:t>(BIPM).</w:t>
      </w:r>
      <w:r>
        <w:rPr>
          <w:i/>
        </w:rPr>
        <w:t xml:space="preserve"> UTC.</w:t>
      </w:r>
      <w:r>
        <w:t xml:space="preserve"> The international atomic time at based on cesium-133 with leap seconds added for variable earth rotation.</w:t>
      </w:r>
    </w:p>
  </w:footnote>
  <w:footnote w:id="12">
    <w:p w14:paraId="767602DC" w14:textId="77777777" w:rsidR="001D79CC" w:rsidRDefault="001D79CC" w:rsidP="0065150E">
      <w:pPr>
        <w:rPr>
          <w:color w:val="000000"/>
        </w:rPr>
      </w:pPr>
      <w:r>
        <w:rPr>
          <w:rStyle w:val="FootnoteReference"/>
          <w:sz w:val="16"/>
          <w:szCs w:val="16"/>
        </w:rPr>
        <w:footnoteRef/>
      </w:r>
      <w:r>
        <w:t xml:space="preserve"> </w:t>
      </w:r>
      <w:r>
        <w:rPr>
          <w:color w:val="000000"/>
          <w:sz w:val="18"/>
          <w:szCs w:val="18"/>
        </w:rPr>
        <w:t>For example, these sources could be the U.S. Naval Observatory (USNO), National Institute Standard and Technology (NIST), or Bureau International des Poids et Mesures</w:t>
      </w:r>
      <w:r>
        <w:rPr>
          <w:b/>
          <w:color w:val="000000"/>
          <w:sz w:val="18"/>
          <w:szCs w:val="18"/>
        </w:rPr>
        <w:t xml:space="preserve"> </w:t>
      </w:r>
      <w:r>
        <w:rPr>
          <w:color w:val="000000"/>
          <w:sz w:val="18"/>
          <w:szCs w:val="18"/>
        </w:rPr>
        <w:t>(BIPM).</w:t>
      </w:r>
      <w:r>
        <w:rPr>
          <w:i/>
          <w:color w:val="000000"/>
          <w:sz w:val="18"/>
          <w:szCs w:val="18"/>
        </w:rPr>
        <w:t xml:space="preserve"> UTC.</w:t>
      </w:r>
      <w:r>
        <w:rPr>
          <w:color w:val="000000"/>
          <w:sz w:val="18"/>
          <w:szCs w:val="18"/>
        </w:rPr>
        <w:t xml:space="preserve"> The international atomic time is based on cesium-133 with leap seconds added for variable earth rotation</w:t>
      </w:r>
      <w:r>
        <w:rPr>
          <w:color w:val="000000"/>
        </w:rPr>
        <w:t>.</w:t>
      </w:r>
    </w:p>
  </w:footnote>
  <w:footnote w:id="13">
    <w:p w14:paraId="2858B3B3" w14:textId="77777777" w:rsidR="001D79CC" w:rsidRDefault="001D79CC" w:rsidP="0065150E">
      <w:pPr>
        <w:pStyle w:val="FootnoteText"/>
      </w:pPr>
      <w:r>
        <w:rPr>
          <w:rStyle w:val="FootnoteReference"/>
          <w:rFonts w:ascii="Arial" w:hAnsi="Arial" w:cs="Arial"/>
          <w:color w:val="000000"/>
          <w:sz w:val="16"/>
          <w:szCs w:val="16"/>
        </w:rPr>
        <w:footnoteRef/>
      </w:r>
      <w:r>
        <w:rPr>
          <w:rFonts w:ascii="Arial" w:hAnsi="Arial" w:cs="Arial"/>
          <w:color w:val="000000"/>
          <w:sz w:val="16"/>
          <w:szCs w:val="16"/>
        </w:rPr>
        <w:t xml:space="preserve"> Same as footnote 1</w:t>
      </w:r>
    </w:p>
  </w:footnote>
  <w:footnote w:id="14">
    <w:p w14:paraId="6DF2A494" w14:textId="77777777" w:rsidR="001D79CC" w:rsidRDefault="001D79CC" w:rsidP="0065150E">
      <w:pPr>
        <w:pStyle w:val="FootnoteText"/>
      </w:pPr>
      <w:r>
        <w:rPr>
          <w:rStyle w:val="FootnoteReference"/>
        </w:rPr>
        <w:footnoteRef/>
      </w:r>
      <w:r>
        <w:t xml:space="preserve"> </w:t>
      </w:r>
      <w:r>
        <w:rPr>
          <w:color w:val="000000"/>
        </w:rPr>
        <w:t xml:space="preserve">“Phase Lags of 100 kHz Radiofrequency Ground Wave and Approximate Formulas for Computation”, P. Brunavs, </w:t>
      </w:r>
      <w:r>
        <w:rPr>
          <w:color w:val="000000"/>
          <w:szCs w:val="22"/>
        </w:rPr>
        <w:t>Contract Report, Canadian Hydrographic Service, March 1977.</w:t>
      </w:r>
    </w:p>
  </w:footnote>
  <w:footnote w:id="15">
    <w:p w14:paraId="10A0B7B5" w14:textId="77777777" w:rsidR="001D79CC" w:rsidRDefault="001D79CC" w:rsidP="0065150E">
      <w:pPr>
        <w:pStyle w:val="FootnoteText"/>
      </w:pPr>
      <w:r>
        <w:rPr>
          <w:rStyle w:val="FootnoteReference"/>
        </w:rPr>
        <w:footnoteRef/>
      </w:r>
      <w:r>
        <w:t xml:space="preserve"> Blinking is the method that is used to indicate that the Loran-C and eLoran signals are out-of-tolerance.</w:t>
      </w:r>
    </w:p>
  </w:footnote>
  <w:footnote w:id="16">
    <w:p w14:paraId="00B44AA3" w14:textId="77777777" w:rsidR="001D79CC" w:rsidRDefault="001D79CC" w:rsidP="0065150E">
      <w:pPr>
        <w:pStyle w:val="FootnoteText"/>
      </w:pPr>
      <w:r>
        <w:rPr>
          <w:rStyle w:val="FootnoteReference"/>
        </w:rPr>
        <w:footnoteRef/>
      </w:r>
      <w:r>
        <w:t xml:space="preserve"> This system has yet to be developed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33A6" w14:textId="77777777" w:rsidR="001D79CC" w:rsidRDefault="001D79CC">
    <w:pPr>
      <w:jc w:val="center"/>
      <w:rPr>
        <w:rFonts w:ascii="Arial" w:hAnsi="Arial"/>
        <w:sz w:val="18"/>
      </w:rPr>
    </w:pPr>
    <w:r>
      <w:rPr>
        <w:rFonts w:ascii="Arial" w:hAnsi="Arial"/>
        <w:sz w:val="18"/>
      </w:rPr>
      <w:t>Recommendation R-XXX on Performance and Monitoring of eLoran Services</w:t>
    </w:r>
  </w:p>
  <w:p w14:paraId="66E25FDD" w14:textId="77777777" w:rsidR="001D79CC" w:rsidRDefault="001D79CC" w:rsidP="004D3171">
    <w:pPr>
      <w:jc w:val="center"/>
      <w:rPr>
        <w:rFonts w:ascii="Arial" w:hAnsi="Arial"/>
        <w:sz w:val="18"/>
      </w:rPr>
    </w:pPr>
    <w:r>
      <w:rPr>
        <w:rFonts w:ascii="Arial" w:hAnsi="Arial"/>
        <w:sz w:val="1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7B4F5" w14:textId="3DD60F5E" w:rsidR="00897418" w:rsidRDefault="00897418">
    <w:pPr>
      <w:pStyle w:val="Header"/>
      <w:jc w:val="right"/>
      <w:rPr>
        <w:rFonts w:ascii="Arial" w:hAnsi="Arial" w:cs="Arial"/>
        <w:iCs/>
        <w:sz w:val="24"/>
      </w:rPr>
    </w:pPr>
    <w:r>
      <w:rPr>
        <w:rFonts w:ascii="Arial" w:hAnsi="Arial" w:cs="Arial"/>
        <w:iCs/>
        <w:sz w:val="24"/>
      </w:rPr>
      <w:t>ENAV15-12.2</w:t>
    </w:r>
  </w:p>
  <w:p w14:paraId="5334E2EA" w14:textId="5818666F" w:rsidR="001D79CC" w:rsidRPr="008306D7" w:rsidRDefault="00897418">
    <w:pPr>
      <w:pStyle w:val="Header"/>
      <w:jc w:val="right"/>
      <w:rPr>
        <w:rFonts w:ascii="Arial" w:hAnsi="Arial" w:cs="Arial"/>
        <w:iCs/>
        <w:sz w:val="24"/>
      </w:rPr>
    </w:pPr>
    <w:r>
      <w:rPr>
        <w:rFonts w:ascii="Arial" w:hAnsi="Arial" w:cs="Arial"/>
        <w:iCs/>
        <w:sz w:val="24"/>
      </w:rPr>
      <w:t xml:space="preserve">Formerly </w:t>
    </w:r>
    <w:r w:rsidR="008306D7">
      <w:rPr>
        <w:rFonts w:ascii="Arial" w:hAnsi="Arial" w:cs="Arial"/>
        <w:iCs/>
        <w:sz w:val="24"/>
      </w:rPr>
      <w:t>e-NAV14-17.2.2.2</w:t>
    </w:r>
  </w:p>
  <w:p w14:paraId="2EF1FDCE" w14:textId="77777777" w:rsidR="001D79CC" w:rsidRDefault="001D79CC">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8">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18">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9">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20ACB"/>
    <w:multiLevelType w:val="hybridMultilevel"/>
    <w:tmpl w:val="9244A1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2"/>
  </w:num>
  <w:num w:numId="2">
    <w:abstractNumId w:val="7"/>
  </w:num>
  <w:num w:numId="3">
    <w:abstractNumId w:val="22"/>
  </w:num>
  <w:num w:numId="4">
    <w:abstractNumId w:val="16"/>
  </w:num>
  <w:num w:numId="5">
    <w:abstractNumId w:val="5"/>
  </w:num>
  <w:num w:numId="6">
    <w:abstractNumId w:val="11"/>
  </w:num>
  <w:num w:numId="7">
    <w:abstractNumId w:val="19"/>
  </w:num>
  <w:num w:numId="8">
    <w:abstractNumId w:val="12"/>
  </w:num>
  <w:num w:numId="9">
    <w:abstractNumId w:val="13"/>
  </w:num>
  <w:num w:numId="10">
    <w:abstractNumId w:val="14"/>
  </w:num>
  <w:num w:numId="11">
    <w:abstractNumId w:val="3"/>
  </w:num>
  <w:num w:numId="12">
    <w:abstractNumId w:val="10"/>
  </w:num>
  <w:num w:numId="13">
    <w:abstractNumId w:val="9"/>
  </w:num>
  <w:num w:numId="14">
    <w:abstractNumId w:val="17"/>
  </w:num>
  <w:num w:numId="15">
    <w:abstractNumId w:val="20"/>
  </w:num>
  <w:num w:numId="16">
    <w:abstractNumId w:val="18"/>
  </w:num>
  <w:num w:numId="17">
    <w:abstractNumId w:val="6"/>
  </w:num>
  <w:num w:numId="18">
    <w:abstractNumId w:val="15"/>
  </w:num>
  <w:num w:numId="19">
    <w:abstractNumId w:val="4"/>
  </w:num>
  <w:num w:numId="20">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3E22"/>
    <w:rsid w:val="00072135"/>
    <w:rsid w:val="00091077"/>
    <w:rsid w:val="00091923"/>
    <w:rsid w:val="000A119A"/>
    <w:rsid w:val="000A151B"/>
    <w:rsid w:val="000A4A7B"/>
    <w:rsid w:val="000B15BD"/>
    <w:rsid w:val="000B4BD2"/>
    <w:rsid w:val="000C0646"/>
    <w:rsid w:val="000D0A42"/>
    <w:rsid w:val="000D0EF7"/>
    <w:rsid w:val="000D2096"/>
    <w:rsid w:val="000D339C"/>
    <w:rsid w:val="000D4878"/>
    <w:rsid w:val="000E756B"/>
    <w:rsid w:val="000F1CF4"/>
    <w:rsid w:val="0010352F"/>
    <w:rsid w:val="00107446"/>
    <w:rsid w:val="001121E5"/>
    <w:rsid w:val="0012228A"/>
    <w:rsid w:val="00123039"/>
    <w:rsid w:val="00125ADA"/>
    <w:rsid w:val="00127B22"/>
    <w:rsid w:val="00131677"/>
    <w:rsid w:val="00132F40"/>
    <w:rsid w:val="00134572"/>
    <w:rsid w:val="00134C09"/>
    <w:rsid w:val="00140445"/>
    <w:rsid w:val="00142964"/>
    <w:rsid w:val="00143784"/>
    <w:rsid w:val="0014485E"/>
    <w:rsid w:val="00145121"/>
    <w:rsid w:val="0014568A"/>
    <w:rsid w:val="001565F0"/>
    <w:rsid w:val="00170A7F"/>
    <w:rsid w:val="00171A7A"/>
    <w:rsid w:val="00175B15"/>
    <w:rsid w:val="00183995"/>
    <w:rsid w:val="001849BB"/>
    <w:rsid w:val="00184AE8"/>
    <w:rsid w:val="001852FF"/>
    <w:rsid w:val="00187611"/>
    <w:rsid w:val="00190B65"/>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5B6E"/>
    <w:rsid w:val="001B7666"/>
    <w:rsid w:val="001C382E"/>
    <w:rsid w:val="001C4CA6"/>
    <w:rsid w:val="001C5CAD"/>
    <w:rsid w:val="001C7261"/>
    <w:rsid w:val="001C7DCB"/>
    <w:rsid w:val="001D6BC2"/>
    <w:rsid w:val="001D79CC"/>
    <w:rsid w:val="001E443B"/>
    <w:rsid w:val="001E4DEF"/>
    <w:rsid w:val="001E7A47"/>
    <w:rsid w:val="001F02CE"/>
    <w:rsid w:val="001F5294"/>
    <w:rsid w:val="001F7A31"/>
    <w:rsid w:val="00201F44"/>
    <w:rsid w:val="002054AC"/>
    <w:rsid w:val="00207658"/>
    <w:rsid w:val="0021239C"/>
    <w:rsid w:val="00213152"/>
    <w:rsid w:val="00213477"/>
    <w:rsid w:val="002157D0"/>
    <w:rsid w:val="00215938"/>
    <w:rsid w:val="002160F9"/>
    <w:rsid w:val="00216370"/>
    <w:rsid w:val="00216F27"/>
    <w:rsid w:val="002204CC"/>
    <w:rsid w:val="0022464F"/>
    <w:rsid w:val="002254CC"/>
    <w:rsid w:val="00226423"/>
    <w:rsid w:val="00230D2F"/>
    <w:rsid w:val="00233EBB"/>
    <w:rsid w:val="002419DF"/>
    <w:rsid w:val="002439C1"/>
    <w:rsid w:val="00244AC2"/>
    <w:rsid w:val="00246DA2"/>
    <w:rsid w:val="00247ACA"/>
    <w:rsid w:val="00251EDC"/>
    <w:rsid w:val="0025208C"/>
    <w:rsid w:val="00253118"/>
    <w:rsid w:val="00265BCA"/>
    <w:rsid w:val="00271537"/>
    <w:rsid w:val="00272799"/>
    <w:rsid w:val="00273EEC"/>
    <w:rsid w:val="002751F4"/>
    <w:rsid w:val="002772A4"/>
    <w:rsid w:val="0029428B"/>
    <w:rsid w:val="00295784"/>
    <w:rsid w:val="00295A08"/>
    <w:rsid w:val="00295EC8"/>
    <w:rsid w:val="002A1108"/>
    <w:rsid w:val="002A6B46"/>
    <w:rsid w:val="002B174F"/>
    <w:rsid w:val="002B2248"/>
    <w:rsid w:val="002B39E4"/>
    <w:rsid w:val="002B630D"/>
    <w:rsid w:val="002B634D"/>
    <w:rsid w:val="002B65B5"/>
    <w:rsid w:val="002C03F8"/>
    <w:rsid w:val="002C1DE8"/>
    <w:rsid w:val="002C5F36"/>
    <w:rsid w:val="002C6F66"/>
    <w:rsid w:val="002D20B0"/>
    <w:rsid w:val="002D4F97"/>
    <w:rsid w:val="002D702F"/>
    <w:rsid w:val="002E5378"/>
    <w:rsid w:val="002E5543"/>
    <w:rsid w:val="002E5FC3"/>
    <w:rsid w:val="002E7151"/>
    <w:rsid w:val="002E778B"/>
    <w:rsid w:val="002F1EB4"/>
    <w:rsid w:val="002F37FF"/>
    <w:rsid w:val="002F55B1"/>
    <w:rsid w:val="00301007"/>
    <w:rsid w:val="00302E4A"/>
    <w:rsid w:val="00303009"/>
    <w:rsid w:val="00304394"/>
    <w:rsid w:val="003045D7"/>
    <w:rsid w:val="00306951"/>
    <w:rsid w:val="00306E92"/>
    <w:rsid w:val="00307798"/>
    <w:rsid w:val="0031438A"/>
    <w:rsid w:val="003234D8"/>
    <w:rsid w:val="003242E4"/>
    <w:rsid w:val="00324A1E"/>
    <w:rsid w:val="00326F34"/>
    <w:rsid w:val="003314C0"/>
    <w:rsid w:val="003320C1"/>
    <w:rsid w:val="00332872"/>
    <w:rsid w:val="00332AD9"/>
    <w:rsid w:val="0033736D"/>
    <w:rsid w:val="00340C2C"/>
    <w:rsid w:val="00341A2E"/>
    <w:rsid w:val="0034218C"/>
    <w:rsid w:val="003447CD"/>
    <w:rsid w:val="00354E5D"/>
    <w:rsid w:val="00355F9C"/>
    <w:rsid w:val="003561D3"/>
    <w:rsid w:val="00370816"/>
    <w:rsid w:val="00370A73"/>
    <w:rsid w:val="00373198"/>
    <w:rsid w:val="00374A5C"/>
    <w:rsid w:val="003760F3"/>
    <w:rsid w:val="0037763C"/>
    <w:rsid w:val="0038276A"/>
    <w:rsid w:val="003849FA"/>
    <w:rsid w:val="00385D4E"/>
    <w:rsid w:val="00387151"/>
    <w:rsid w:val="00393E5E"/>
    <w:rsid w:val="003961A8"/>
    <w:rsid w:val="003963E6"/>
    <w:rsid w:val="0039658D"/>
    <w:rsid w:val="003A03B2"/>
    <w:rsid w:val="003A341E"/>
    <w:rsid w:val="003A4875"/>
    <w:rsid w:val="003A539C"/>
    <w:rsid w:val="003B0FE8"/>
    <w:rsid w:val="003B10EF"/>
    <w:rsid w:val="003B127C"/>
    <w:rsid w:val="003B55C6"/>
    <w:rsid w:val="003B7751"/>
    <w:rsid w:val="003C0DA4"/>
    <w:rsid w:val="003C1F61"/>
    <w:rsid w:val="003C2CE0"/>
    <w:rsid w:val="003D23C7"/>
    <w:rsid w:val="003D51A3"/>
    <w:rsid w:val="003E479B"/>
    <w:rsid w:val="003F4757"/>
    <w:rsid w:val="003F521C"/>
    <w:rsid w:val="003F6B92"/>
    <w:rsid w:val="0040253E"/>
    <w:rsid w:val="00405082"/>
    <w:rsid w:val="00411886"/>
    <w:rsid w:val="004160C1"/>
    <w:rsid w:val="004203F8"/>
    <w:rsid w:val="0042152A"/>
    <w:rsid w:val="00422702"/>
    <w:rsid w:val="00422C5F"/>
    <w:rsid w:val="00431BE1"/>
    <w:rsid w:val="0043230C"/>
    <w:rsid w:val="00442997"/>
    <w:rsid w:val="0044447C"/>
    <w:rsid w:val="00445352"/>
    <w:rsid w:val="00453149"/>
    <w:rsid w:val="004557D5"/>
    <w:rsid w:val="004620A0"/>
    <w:rsid w:val="00471EAD"/>
    <w:rsid w:val="004756E3"/>
    <w:rsid w:val="004766BD"/>
    <w:rsid w:val="00486F81"/>
    <w:rsid w:val="00490E0A"/>
    <w:rsid w:val="004A1F79"/>
    <w:rsid w:val="004B32E3"/>
    <w:rsid w:val="004B3582"/>
    <w:rsid w:val="004B49F1"/>
    <w:rsid w:val="004B6717"/>
    <w:rsid w:val="004B69FB"/>
    <w:rsid w:val="004C1FB2"/>
    <w:rsid w:val="004C2FBD"/>
    <w:rsid w:val="004C7685"/>
    <w:rsid w:val="004D0CD8"/>
    <w:rsid w:val="004D3171"/>
    <w:rsid w:val="004D31E7"/>
    <w:rsid w:val="004D4F38"/>
    <w:rsid w:val="004E164B"/>
    <w:rsid w:val="004E4224"/>
    <w:rsid w:val="004E424A"/>
    <w:rsid w:val="004F2EA9"/>
    <w:rsid w:val="004F3A78"/>
    <w:rsid w:val="004F3A7D"/>
    <w:rsid w:val="004F5017"/>
    <w:rsid w:val="004F5C62"/>
    <w:rsid w:val="005045F7"/>
    <w:rsid w:val="005159DD"/>
    <w:rsid w:val="00522C6D"/>
    <w:rsid w:val="005238E6"/>
    <w:rsid w:val="005274EC"/>
    <w:rsid w:val="00532651"/>
    <w:rsid w:val="00541678"/>
    <w:rsid w:val="005511F6"/>
    <w:rsid w:val="00552225"/>
    <w:rsid w:val="00553DBC"/>
    <w:rsid w:val="00556C87"/>
    <w:rsid w:val="00566F1A"/>
    <w:rsid w:val="005831C8"/>
    <w:rsid w:val="00583831"/>
    <w:rsid w:val="00584AD3"/>
    <w:rsid w:val="005855FD"/>
    <w:rsid w:val="00594A83"/>
    <w:rsid w:val="005A3EE0"/>
    <w:rsid w:val="005A4CA7"/>
    <w:rsid w:val="005A5301"/>
    <w:rsid w:val="005B5B72"/>
    <w:rsid w:val="005B74DC"/>
    <w:rsid w:val="005C05BD"/>
    <w:rsid w:val="005C3C01"/>
    <w:rsid w:val="005E18A9"/>
    <w:rsid w:val="005F44EF"/>
    <w:rsid w:val="005F5132"/>
    <w:rsid w:val="005F53A2"/>
    <w:rsid w:val="006030DB"/>
    <w:rsid w:val="00603AF4"/>
    <w:rsid w:val="006049B6"/>
    <w:rsid w:val="00612D94"/>
    <w:rsid w:val="00617C5E"/>
    <w:rsid w:val="006202D6"/>
    <w:rsid w:val="0062372E"/>
    <w:rsid w:val="00626102"/>
    <w:rsid w:val="006315FB"/>
    <w:rsid w:val="006322B6"/>
    <w:rsid w:val="00636C86"/>
    <w:rsid w:val="00637A57"/>
    <w:rsid w:val="00641DF2"/>
    <w:rsid w:val="0065150E"/>
    <w:rsid w:val="00651FD7"/>
    <w:rsid w:val="006524B1"/>
    <w:rsid w:val="00655E6D"/>
    <w:rsid w:val="00656654"/>
    <w:rsid w:val="00661AC0"/>
    <w:rsid w:val="00661BD4"/>
    <w:rsid w:val="00666EEA"/>
    <w:rsid w:val="00667CB5"/>
    <w:rsid w:val="00670040"/>
    <w:rsid w:val="006716BF"/>
    <w:rsid w:val="00672933"/>
    <w:rsid w:val="006761F9"/>
    <w:rsid w:val="00676723"/>
    <w:rsid w:val="00682498"/>
    <w:rsid w:val="006833C6"/>
    <w:rsid w:val="00684615"/>
    <w:rsid w:val="00684704"/>
    <w:rsid w:val="00684C6A"/>
    <w:rsid w:val="00687221"/>
    <w:rsid w:val="006A2295"/>
    <w:rsid w:val="006A3BB4"/>
    <w:rsid w:val="006A5578"/>
    <w:rsid w:val="006B2D99"/>
    <w:rsid w:val="006B62E1"/>
    <w:rsid w:val="006D02B9"/>
    <w:rsid w:val="006D23B1"/>
    <w:rsid w:val="006D504C"/>
    <w:rsid w:val="006E38EA"/>
    <w:rsid w:val="006F7A68"/>
    <w:rsid w:val="00701C9B"/>
    <w:rsid w:val="00702E06"/>
    <w:rsid w:val="00703191"/>
    <w:rsid w:val="00703410"/>
    <w:rsid w:val="00705EA3"/>
    <w:rsid w:val="00707EEE"/>
    <w:rsid w:val="00712422"/>
    <w:rsid w:val="00714C7C"/>
    <w:rsid w:val="0072604A"/>
    <w:rsid w:val="00733506"/>
    <w:rsid w:val="00734864"/>
    <w:rsid w:val="00735082"/>
    <w:rsid w:val="00737FD5"/>
    <w:rsid w:val="00743465"/>
    <w:rsid w:val="00743B3E"/>
    <w:rsid w:val="007472A1"/>
    <w:rsid w:val="00752C83"/>
    <w:rsid w:val="007544CB"/>
    <w:rsid w:val="007578D8"/>
    <w:rsid w:val="007601AC"/>
    <w:rsid w:val="0076083A"/>
    <w:rsid w:val="007615D4"/>
    <w:rsid w:val="00762399"/>
    <w:rsid w:val="007659D1"/>
    <w:rsid w:val="00767FB8"/>
    <w:rsid w:val="00773167"/>
    <w:rsid w:val="0077634A"/>
    <w:rsid w:val="00776FBD"/>
    <w:rsid w:val="007A3769"/>
    <w:rsid w:val="007A3C41"/>
    <w:rsid w:val="007B21EF"/>
    <w:rsid w:val="007B24C3"/>
    <w:rsid w:val="007B60B7"/>
    <w:rsid w:val="007C2073"/>
    <w:rsid w:val="007C4CBA"/>
    <w:rsid w:val="007C6150"/>
    <w:rsid w:val="007C68A0"/>
    <w:rsid w:val="007D6564"/>
    <w:rsid w:val="007D7AD1"/>
    <w:rsid w:val="007D7E87"/>
    <w:rsid w:val="007E0D79"/>
    <w:rsid w:val="007E5044"/>
    <w:rsid w:val="007E5B58"/>
    <w:rsid w:val="007E6316"/>
    <w:rsid w:val="007E696D"/>
    <w:rsid w:val="007E7262"/>
    <w:rsid w:val="00806FB6"/>
    <w:rsid w:val="008120A0"/>
    <w:rsid w:val="00814616"/>
    <w:rsid w:val="008178C8"/>
    <w:rsid w:val="00825C61"/>
    <w:rsid w:val="008302B8"/>
    <w:rsid w:val="008306D7"/>
    <w:rsid w:val="00831DBF"/>
    <w:rsid w:val="00834FD6"/>
    <w:rsid w:val="00835C90"/>
    <w:rsid w:val="0083679B"/>
    <w:rsid w:val="00837E7C"/>
    <w:rsid w:val="008473AC"/>
    <w:rsid w:val="0085358A"/>
    <w:rsid w:val="00856BB9"/>
    <w:rsid w:val="00867C22"/>
    <w:rsid w:val="0087116A"/>
    <w:rsid w:val="00871699"/>
    <w:rsid w:val="00871C29"/>
    <w:rsid w:val="00875CBC"/>
    <w:rsid w:val="008906EE"/>
    <w:rsid w:val="008919DB"/>
    <w:rsid w:val="00894FDD"/>
    <w:rsid w:val="00895574"/>
    <w:rsid w:val="00897418"/>
    <w:rsid w:val="008A00F4"/>
    <w:rsid w:val="008A3C4C"/>
    <w:rsid w:val="008B09C4"/>
    <w:rsid w:val="008B29F4"/>
    <w:rsid w:val="008C6086"/>
    <w:rsid w:val="008C7028"/>
    <w:rsid w:val="008C7AFF"/>
    <w:rsid w:val="008C7E7E"/>
    <w:rsid w:val="008D4759"/>
    <w:rsid w:val="008E095E"/>
    <w:rsid w:val="008E25EF"/>
    <w:rsid w:val="008E68AB"/>
    <w:rsid w:val="008E6AFC"/>
    <w:rsid w:val="008E6BEB"/>
    <w:rsid w:val="008F739F"/>
    <w:rsid w:val="00904E3C"/>
    <w:rsid w:val="00914546"/>
    <w:rsid w:val="00921469"/>
    <w:rsid w:val="009228B4"/>
    <w:rsid w:val="00923B48"/>
    <w:rsid w:val="00925398"/>
    <w:rsid w:val="009260BD"/>
    <w:rsid w:val="009340BC"/>
    <w:rsid w:val="009349B0"/>
    <w:rsid w:val="00940A74"/>
    <w:rsid w:val="00942276"/>
    <w:rsid w:val="00945196"/>
    <w:rsid w:val="00953405"/>
    <w:rsid w:val="00955CA4"/>
    <w:rsid w:val="0095719C"/>
    <w:rsid w:val="00964934"/>
    <w:rsid w:val="00970FF6"/>
    <w:rsid w:val="00972B13"/>
    <w:rsid w:val="00975F6F"/>
    <w:rsid w:val="00975FEC"/>
    <w:rsid w:val="00982C3F"/>
    <w:rsid w:val="00987FFE"/>
    <w:rsid w:val="009908ED"/>
    <w:rsid w:val="009933C2"/>
    <w:rsid w:val="009A2206"/>
    <w:rsid w:val="009A39CC"/>
    <w:rsid w:val="009A4F27"/>
    <w:rsid w:val="009A55D1"/>
    <w:rsid w:val="009A795B"/>
    <w:rsid w:val="009B3F78"/>
    <w:rsid w:val="009B7A82"/>
    <w:rsid w:val="009C2EC7"/>
    <w:rsid w:val="009C5435"/>
    <w:rsid w:val="009C5E92"/>
    <w:rsid w:val="009C74EB"/>
    <w:rsid w:val="009D1566"/>
    <w:rsid w:val="009D2925"/>
    <w:rsid w:val="009D5533"/>
    <w:rsid w:val="009E066E"/>
    <w:rsid w:val="009E4AC5"/>
    <w:rsid w:val="009F6633"/>
    <w:rsid w:val="009F68C3"/>
    <w:rsid w:val="00A057CD"/>
    <w:rsid w:val="00A07FE4"/>
    <w:rsid w:val="00A15BCA"/>
    <w:rsid w:val="00A17DCD"/>
    <w:rsid w:val="00A21350"/>
    <w:rsid w:val="00A21C43"/>
    <w:rsid w:val="00A240C2"/>
    <w:rsid w:val="00A37C6B"/>
    <w:rsid w:val="00A41BB0"/>
    <w:rsid w:val="00A420DB"/>
    <w:rsid w:val="00A50FAF"/>
    <w:rsid w:val="00A55B57"/>
    <w:rsid w:val="00A60E3A"/>
    <w:rsid w:val="00A678E3"/>
    <w:rsid w:val="00A7079D"/>
    <w:rsid w:val="00A71307"/>
    <w:rsid w:val="00A725C9"/>
    <w:rsid w:val="00A76622"/>
    <w:rsid w:val="00A900FD"/>
    <w:rsid w:val="00A915A3"/>
    <w:rsid w:val="00A91E66"/>
    <w:rsid w:val="00A92A81"/>
    <w:rsid w:val="00A9731F"/>
    <w:rsid w:val="00AA1B27"/>
    <w:rsid w:val="00AA29E7"/>
    <w:rsid w:val="00AA361C"/>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1C55"/>
    <w:rsid w:val="00B26009"/>
    <w:rsid w:val="00B314D7"/>
    <w:rsid w:val="00B3177E"/>
    <w:rsid w:val="00B35FAE"/>
    <w:rsid w:val="00B40970"/>
    <w:rsid w:val="00B433E2"/>
    <w:rsid w:val="00B4616B"/>
    <w:rsid w:val="00B46CF1"/>
    <w:rsid w:val="00B4788A"/>
    <w:rsid w:val="00B51858"/>
    <w:rsid w:val="00B53D0E"/>
    <w:rsid w:val="00B53DCE"/>
    <w:rsid w:val="00B5512A"/>
    <w:rsid w:val="00B62A67"/>
    <w:rsid w:val="00B711CB"/>
    <w:rsid w:val="00B7269B"/>
    <w:rsid w:val="00B72AD1"/>
    <w:rsid w:val="00B741F4"/>
    <w:rsid w:val="00B778FA"/>
    <w:rsid w:val="00B8501E"/>
    <w:rsid w:val="00B90344"/>
    <w:rsid w:val="00B904A7"/>
    <w:rsid w:val="00B91D3F"/>
    <w:rsid w:val="00BA0F70"/>
    <w:rsid w:val="00BA5133"/>
    <w:rsid w:val="00BB359A"/>
    <w:rsid w:val="00BB36D3"/>
    <w:rsid w:val="00BB5B8D"/>
    <w:rsid w:val="00BC12D4"/>
    <w:rsid w:val="00BC7F34"/>
    <w:rsid w:val="00BD5A3B"/>
    <w:rsid w:val="00BE518D"/>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385A"/>
    <w:rsid w:val="00C2782E"/>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801AD"/>
    <w:rsid w:val="00C81A9D"/>
    <w:rsid w:val="00C943F4"/>
    <w:rsid w:val="00C95AD6"/>
    <w:rsid w:val="00CA00FD"/>
    <w:rsid w:val="00CA3D24"/>
    <w:rsid w:val="00CA5601"/>
    <w:rsid w:val="00CA7AD0"/>
    <w:rsid w:val="00CB22ED"/>
    <w:rsid w:val="00CB38F2"/>
    <w:rsid w:val="00CB5094"/>
    <w:rsid w:val="00CC0FCE"/>
    <w:rsid w:val="00CC115D"/>
    <w:rsid w:val="00CC3446"/>
    <w:rsid w:val="00CC729A"/>
    <w:rsid w:val="00CD1867"/>
    <w:rsid w:val="00CD2279"/>
    <w:rsid w:val="00CD49EB"/>
    <w:rsid w:val="00CD4EE8"/>
    <w:rsid w:val="00CE0E73"/>
    <w:rsid w:val="00CE6082"/>
    <w:rsid w:val="00CE63C0"/>
    <w:rsid w:val="00CF0537"/>
    <w:rsid w:val="00CF7F8C"/>
    <w:rsid w:val="00D01073"/>
    <w:rsid w:val="00D017EB"/>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4130"/>
    <w:rsid w:val="00D457AE"/>
    <w:rsid w:val="00D45EE4"/>
    <w:rsid w:val="00D466B5"/>
    <w:rsid w:val="00D5311E"/>
    <w:rsid w:val="00D53966"/>
    <w:rsid w:val="00D55DC7"/>
    <w:rsid w:val="00D57DCE"/>
    <w:rsid w:val="00D64BE7"/>
    <w:rsid w:val="00D65533"/>
    <w:rsid w:val="00D67827"/>
    <w:rsid w:val="00D7012C"/>
    <w:rsid w:val="00D72CD2"/>
    <w:rsid w:val="00D77E9A"/>
    <w:rsid w:val="00D81720"/>
    <w:rsid w:val="00D819DA"/>
    <w:rsid w:val="00D84043"/>
    <w:rsid w:val="00D87901"/>
    <w:rsid w:val="00D96E7B"/>
    <w:rsid w:val="00DA008C"/>
    <w:rsid w:val="00DA15F5"/>
    <w:rsid w:val="00DA2BA0"/>
    <w:rsid w:val="00DA33A0"/>
    <w:rsid w:val="00DA4145"/>
    <w:rsid w:val="00DB0D34"/>
    <w:rsid w:val="00DB14BC"/>
    <w:rsid w:val="00DB5BDC"/>
    <w:rsid w:val="00DB750E"/>
    <w:rsid w:val="00DC3512"/>
    <w:rsid w:val="00DC76B3"/>
    <w:rsid w:val="00DD1A29"/>
    <w:rsid w:val="00DD2686"/>
    <w:rsid w:val="00DD3227"/>
    <w:rsid w:val="00DD6175"/>
    <w:rsid w:val="00DD70CE"/>
    <w:rsid w:val="00DE04B4"/>
    <w:rsid w:val="00DE2803"/>
    <w:rsid w:val="00DE36C2"/>
    <w:rsid w:val="00DE4997"/>
    <w:rsid w:val="00DF0CFF"/>
    <w:rsid w:val="00DF2A09"/>
    <w:rsid w:val="00DF5205"/>
    <w:rsid w:val="00DF58FA"/>
    <w:rsid w:val="00E00E19"/>
    <w:rsid w:val="00E12CBB"/>
    <w:rsid w:val="00E21E01"/>
    <w:rsid w:val="00E22325"/>
    <w:rsid w:val="00E2495F"/>
    <w:rsid w:val="00E25997"/>
    <w:rsid w:val="00E338D7"/>
    <w:rsid w:val="00E4096F"/>
    <w:rsid w:val="00E43ADC"/>
    <w:rsid w:val="00E446EA"/>
    <w:rsid w:val="00E5016A"/>
    <w:rsid w:val="00E526DA"/>
    <w:rsid w:val="00E552C8"/>
    <w:rsid w:val="00E61CDD"/>
    <w:rsid w:val="00E638F8"/>
    <w:rsid w:val="00E719AD"/>
    <w:rsid w:val="00E729A3"/>
    <w:rsid w:val="00E73D21"/>
    <w:rsid w:val="00E75AAE"/>
    <w:rsid w:val="00E80790"/>
    <w:rsid w:val="00E80F06"/>
    <w:rsid w:val="00E86E35"/>
    <w:rsid w:val="00E8797C"/>
    <w:rsid w:val="00E91B55"/>
    <w:rsid w:val="00EA3177"/>
    <w:rsid w:val="00EA7C23"/>
    <w:rsid w:val="00EB2011"/>
    <w:rsid w:val="00EB3E05"/>
    <w:rsid w:val="00EB3F97"/>
    <w:rsid w:val="00EB4199"/>
    <w:rsid w:val="00EB577C"/>
    <w:rsid w:val="00EB5C5E"/>
    <w:rsid w:val="00EC4D94"/>
    <w:rsid w:val="00EC52D4"/>
    <w:rsid w:val="00EC6B71"/>
    <w:rsid w:val="00ED0B9C"/>
    <w:rsid w:val="00ED3619"/>
    <w:rsid w:val="00EE02E1"/>
    <w:rsid w:val="00EE1B85"/>
    <w:rsid w:val="00EE2B8C"/>
    <w:rsid w:val="00EE5F9B"/>
    <w:rsid w:val="00EF0482"/>
    <w:rsid w:val="00EF71AD"/>
    <w:rsid w:val="00F06783"/>
    <w:rsid w:val="00F06BFC"/>
    <w:rsid w:val="00F115D5"/>
    <w:rsid w:val="00F12935"/>
    <w:rsid w:val="00F142D8"/>
    <w:rsid w:val="00F14FCE"/>
    <w:rsid w:val="00F20991"/>
    <w:rsid w:val="00F21B65"/>
    <w:rsid w:val="00F24BC1"/>
    <w:rsid w:val="00F256C2"/>
    <w:rsid w:val="00F31EF6"/>
    <w:rsid w:val="00F344EF"/>
    <w:rsid w:val="00F37590"/>
    <w:rsid w:val="00F37F2C"/>
    <w:rsid w:val="00F50E6D"/>
    <w:rsid w:val="00F534E1"/>
    <w:rsid w:val="00F56FD4"/>
    <w:rsid w:val="00F576FD"/>
    <w:rsid w:val="00F61605"/>
    <w:rsid w:val="00F63DCD"/>
    <w:rsid w:val="00F642EE"/>
    <w:rsid w:val="00F67D5A"/>
    <w:rsid w:val="00F76787"/>
    <w:rsid w:val="00F80373"/>
    <w:rsid w:val="00F91D8E"/>
    <w:rsid w:val="00F92C80"/>
    <w:rsid w:val="00F944A2"/>
    <w:rsid w:val="00F95CAF"/>
    <w:rsid w:val="00F97AFD"/>
    <w:rsid w:val="00F97C5F"/>
    <w:rsid w:val="00FA057B"/>
    <w:rsid w:val="00FA224A"/>
    <w:rsid w:val="00FA22C0"/>
    <w:rsid w:val="00FA361C"/>
    <w:rsid w:val="00FA63D6"/>
    <w:rsid w:val="00FB69C7"/>
    <w:rsid w:val="00FB7CD5"/>
    <w:rsid w:val="00FC1E6E"/>
    <w:rsid w:val="00FC21E0"/>
    <w:rsid w:val="00FC29BA"/>
    <w:rsid w:val="00FC715C"/>
    <w:rsid w:val="00FC7415"/>
    <w:rsid w:val="00FC7BF1"/>
    <w:rsid w:val="00FD7EF3"/>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F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uiPriority="0"/>
    <w:lsdException w:name="header" w:uiPriority="0"/>
    <w:lsdException w:name="footer" w:locked="1" w:semiHidden="1" w:uiPriority="0" w:unhideWhenUsed="1"/>
    <w:lsdException w:name="index heading" w:locked="1" w:semiHidden="1" w:unhideWhenUsed="1"/>
    <w:lsdException w:name="caption" w:uiPriority="35"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uiPriority="0"/>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uiPriority="0"/>
    <w:lsdException w:name="header" w:uiPriority="0"/>
    <w:lsdException w:name="footer" w:locked="1" w:semiHidden="1" w:uiPriority="0" w:unhideWhenUsed="1"/>
    <w:lsdException w:name="index heading" w:locked="1" w:semiHidden="1" w:unhideWhenUsed="1"/>
    <w:lsdException w:name="caption" w:uiPriority="35"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uiPriority="0"/>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117" Type="http://schemas.openxmlformats.org/officeDocument/2006/relationships/oleObject" Target="embeddings/oleObject47.bin"/><Relationship Id="rId21" Type="http://schemas.openxmlformats.org/officeDocument/2006/relationships/oleObject" Target="embeddings/oleObject1.bin"/><Relationship Id="rId42" Type="http://schemas.openxmlformats.org/officeDocument/2006/relationships/image" Target="media/image15.wmf"/><Relationship Id="rId47" Type="http://schemas.openxmlformats.org/officeDocument/2006/relationships/oleObject" Target="embeddings/oleObject13.bin"/><Relationship Id="rId63" Type="http://schemas.openxmlformats.org/officeDocument/2006/relationships/image" Target="media/image26.png"/><Relationship Id="rId68" Type="http://schemas.openxmlformats.org/officeDocument/2006/relationships/oleObject" Target="embeddings/oleObject23.bin"/><Relationship Id="rId84" Type="http://schemas.openxmlformats.org/officeDocument/2006/relationships/oleObject" Target="embeddings/oleObject31.bin"/><Relationship Id="rId89" Type="http://schemas.openxmlformats.org/officeDocument/2006/relationships/image" Target="media/image39.wmf"/><Relationship Id="rId112" Type="http://schemas.openxmlformats.org/officeDocument/2006/relationships/image" Target="media/image51.wmf"/><Relationship Id="rId133" Type="http://schemas.openxmlformats.org/officeDocument/2006/relationships/fontTable" Target="fontTable.xml"/><Relationship Id="rId16" Type="http://schemas.openxmlformats.org/officeDocument/2006/relationships/footer" Target="footer1.xml"/><Relationship Id="rId107" Type="http://schemas.openxmlformats.org/officeDocument/2006/relationships/oleObject" Target="embeddings/oleObject42.bin"/><Relationship Id="rId11" Type="http://schemas.openxmlformats.org/officeDocument/2006/relationships/hyperlink" Target="mailto:iala-aism@wanadoo.fr" TargetMode="External"/><Relationship Id="rId32" Type="http://schemas.openxmlformats.org/officeDocument/2006/relationships/oleObject" Target="embeddings/oleObject5.bin"/><Relationship Id="rId37" Type="http://schemas.openxmlformats.org/officeDocument/2006/relationships/oleObject" Target="embeddings/oleObject8.bin"/><Relationship Id="rId53" Type="http://schemas.openxmlformats.org/officeDocument/2006/relationships/image" Target="media/image21.wmf"/><Relationship Id="rId58" Type="http://schemas.openxmlformats.org/officeDocument/2006/relationships/oleObject" Target="embeddings/oleObject18.bin"/><Relationship Id="rId74" Type="http://schemas.openxmlformats.org/officeDocument/2006/relationships/oleObject" Target="embeddings/oleObject26.bin"/><Relationship Id="rId79" Type="http://schemas.openxmlformats.org/officeDocument/2006/relationships/image" Target="media/image34.wmf"/><Relationship Id="rId102" Type="http://schemas.openxmlformats.org/officeDocument/2006/relationships/oleObject" Target="embeddings/oleObject40.bin"/><Relationship Id="rId123" Type="http://schemas.openxmlformats.org/officeDocument/2006/relationships/oleObject" Target="embeddings/oleObject50.bin"/><Relationship Id="rId128" Type="http://schemas.openxmlformats.org/officeDocument/2006/relationships/image" Target="media/image59.wmf"/><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image" Target="media/image42.wmf"/><Relationship Id="rId14" Type="http://schemas.openxmlformats.org/officeDocument/2006/relationships/image" Target="media/image2.jpeg"/><Relationship Id="rId22" Type="http://schemas.openxmlformats.org/officeDocument/2006/relationships/image" Target="media/image4.emf"/><Relationship Id="rId27" Type="http://schemas.openxmlformats.org/officeDocument/2006/relationships/image" Target="media/image8.wmf"/><Relationship Id="rId30" Type="http://schemas.openxmlformats.org/officeDocument/2006/relationships/oleObject" Target="embeddings/oleObject4.bin"/><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8.png"/><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39.bin"/><Relationship Id="rId105" Type="http://schemas.openxmlformats.org/officeDocument/2006/relationships/oleObject" Target="embeddings/oleObject41.bin"/><Relationship Id="rId113" Type="http://schemas.openxmlformats.org/officeDocument/2006/relationships/oleObject" Target="embeddings/oleObject45.bin"/><Relationship Id="rId118" Type="http://schemas.openxmlformats.org/officeDocument/2006/relationships/image" Target="media/image54.wmf"/><Relationship Id="rId126" Type="http://schemas.openxmlformats.org/officeDocument/2006/relationships/image" Target="media/image58.wmf"/><Relationship Id="rId13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25.bin"/><Relationship Id="rId80" Type="http://schemas.openxmlformats.org/officeDocument/2006/relationships/oleObject" Target="embeddings/oleObject29.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38.bin"/><Relationship Id="rId121" Type="http://schemas.openxmlformats.org/officeDocument/2006/relationships/oleObject" Target="embeddings/oleObject49.bin"/><Relationship Id="rId3" Type="http://schemas.openxmlformats.org/officeDocument/2006/relationships/styles" Target="styles.xml"/><Relationship Id="rId12" Type="http://schemas.openxmlformats.org/officeDocument/2006/relationships/hyperlink" Target="mailto:iala-aism@wanadoo.fr" TargetMode="External"/><Relationship Id="rId17" Type="http://schemas.openxmlformats.org/officeDocument/2006/relationships/footer" Target="footer2.xml"/><Relationship Id="rId25" Type="http://schemas.openxmlformats.org/officeDocument/2006/relationships/image" Target="media/image7.wmf"/><Relationship Id="rId33" Type="http://schemas.openxmlformats.org/officeDocument/2006/relationships/oleObject" Target="embeddings/oleObject6.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image" Target="media/image24.wmf"/><Relationship Id="rId67" Type="http://schemas.openxmlformats.org/officeDocument/2006/relationships/image" Target="media/image28.wmf"/><Relationship Id="rId103" Type="http://schemas.openxmlformats.org/officeDocument/2006/relationships/image" Target="media/image46.png"/><Relationship Id="rId108" Type="http://schemas.openxmlformats.org/officeDocument/2006/relationships/image" Target="media/image49.wmf"/><Relationship Id="rId116" Type="http://schemas.openxmlformats.org/officeDocument/2006/relationships/image" Target="media/image53.wmf"/><Relationship Id="rId124" Type="http://schemas.openxmlformats.org/officeDocument/2006/relationships/image" Target="media/image57.wmf"/><Relationship Id="rId129" Type="http://schemas.openxmlformats.org/officeDocument/2006/relationships/oleObject" Target="embeddings/oleObject53.bin"/><Relationship Id="rId20" Type="http://schemas.openxmlformats.org/officeDocument/2006/relationships/image" Target="media/image3.wmf"/><Relationship Id="rId41" Type="http://schemas.openxmlformats.org/officeDocument/2006/relationships/oleObject" Target="embeddings/oleObject10.bin"/><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oleObject" Target="embeddings/oleObject24.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33.bin"/><Relationship Id="rId91" Type="http://schemas.openxmlformats.org/officeDocument/2006/relationships/image" Target="media/image40.wmf"/><Relationship Id="rId96" Type="http://schemas.openxmlformats.org/officeDocument/2006/relationships/oleObject" Target="embeddings/oleObject37.bin"/><Relationship Id="rId111" Type="http://schemas.openxmlformats.org/officeDocument/2006/relationships/oleObject" Target="embeddings/oleObject44.bin"/><Relationship Id="rId132" Type="http://schemas.openxmlformats.org/officeDocument/2006/relationships/image" Target="media/image61.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5.png"/><Relationship Id="rId28" Type="http://schemas.openxmlformats.org/officeDocument/2006/relationships/oleObject" Target="embeddings/oleObject3.bin"/><Relationship Id="rId36" Type="http://schemas.openxmlformats.org/officeDocument/2006/relationships/image" Target="media/image12.wmf"/><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image" Target="media/image48.wmf"/><Relationship Id="rId114" Type="http://schemas.openxmlformats.org/officeDocument/2006/relationships/image" Target="media/image52.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image" Target="media/image10.png"/><Relationship Id="rId31" Type="http://schemas.openxmlformats.org/officeDocument/2006/relationships/image" Target="media/image10.wmf"/><Relationship Id="rId44" Type="http://schemas.openxmlformats.org/officeDocument/2006/relationships/image" Target="media/image16.wmf"/><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28.bin"/><Relationship Id="rId81" Type="http://schemas.openxmlformats.org/officeDocument/2006/relationships/image" Target="media/image35.wmf"/><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image" Target="media/image56.wmf"/><Relationship Id="rId130" Type="http://schemas.openxmlformats.org/officeDocument/2006/relationships/image" Target="media/image60.w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eader" Target="header2.xml"/><Relationship Id="rId39" Type="http://schemas.openxmlformats.org/officeDocument/2006/relationships/oleObject" Target="embeddings/oleObject9.bin"/><Relationship Id="rId109" Type="http://schemas.openxmlformats.org/officeDocument/2006/relationships/oleObject" Target="embeddings/oleObject43.bin"/><Relationship Id="rId34" Type="http://schemas.openxmlformats.org/officeDocument/2006/relationships/image" Target="media/image11.wmf"/><Relationship Id="rId50" Type="http://schemas.openxmlformats.org/officeDocument/2006/relationships/oleObject" Target="embeddings/oleObject14.bin"/><Relationship Id="rId55" Type="http://schemas.openxmlformats.org/officeDocument/2006/relationships/image" Target="media/image22.wmf"/><Relationship Id="rId76" Type="http://schemas.openxmlformats.org/officeDocument/2006/relationships/oleObject" Target="embeddings/oleObject27.bin"/><Relationship Id="rId97" Type="http://schemas.openxmlformats.org/officeDocument/2006/relationships/image" Target="media/image43.wmf"/><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1.bin"/><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oleObject" Target="embeddings/oleObject35.bin"/><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image" Target="media/image6.jpeg"/><Relationship Id="rId40" Type="http://schemas.openxmlformats.org/officeDocument/2006/relationships/image" Target="media/image14.wmf"/><Relationship Id="rId45" Type="http://schemas.openxmlformats.org/officeDocument/2006/relationships/oleObject" Target="embeddings/oleObject12.bin"/><Relationship Id="rId66" Type="http://schemas.openxmlformats.org/officeDocument/2006/relationships/oleObject" Target="embeddings/oleObject22.bin"/><Relationship Id="rId87" Type="http://schemas.openxmlformats.org/officeDocument/2006/relationships/image" Target="media/image38.wmf"/><Relationship Id="rId110" Type="http://schemas.openxmlformats.org/officeDocument/2006/relationships/image" Target="media/image50.wmf"/><Relationship Id="rId115" Type="http://schemas.openxmlformats.org/officeDocument/2006/relationships/oleObject" Target="embeddings/oleObject46.bin"/><Relationship Id="rId131" Type="http://schemas.openxmlformats.org/officeDocument/2006/relationships/oleObject" Target="embeddings/oleObject54.bin"/><Relationship Id="rId61" Type="http://schemas.openxmlformats.org/officeDocument/2006/relationships/image" Target="media/image25.wmf"/><Relationship Id="rId82" Type="http://schemas.openxmlformats.org/officeDocument/2006/relationships/oleObject" Target="embeddings/oleObject30.bin"/><Relationship Id="rId1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1E929-7C01-4241-8DAF-223B8860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12538</Words>
  <Characters>71470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DLR</Company>
  <LinksUpToDate>false</LinksUpToDate>
  <CharactersWithSpaces>83841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3</cp:revision>
  <cp:lastPrinted>2013-08-22T13:34:00Z</cp:lastPrinted>
  <dcterms:created xsi:type="dcterms:W3CDTF">2013-09-26T11:09:00Z</dcterms:created>
  <dcterms:modified xsi:type="dcterms:W3CDTF">2014-09-19T15:16:00Z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